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64C5" w14:textId="58B13A1E" w:rsidR="009A3F84" w:rsidRPr="009A3F84" w:rsidRDefault="009A3F84" w:rsidP="009A3F84">
      <w:pPr>
        <w:widowControl w:val="0"/>
        <w:autoSpaceDE w:val="0"/>
        <w:autoSpaceDN w:val="0"/>
        <w:spacing w:after="0" w:line="240" w:lineRule="auto"/>
        <w:jc w:val="center"/>
        <w:rPr>
          <w:rFonts w:ascii="Times New Roman" w:eastAsia="Times New Roman" w:hAnsi="Times New Roman" w:cs="Times New Roman"/>
          <w:b/>
        </w:rPr>
      </w:pPr>
      <w:r w:rsidRPr="009A3F84">
        <w:rPr>
          <w:rFonts w:ascii="Times New Roman" w:eastAsia="Times New Roman" w:hAnsi="Times New Roman" w:cs="Times New Roman"/>
          <w:b/>
        </w:rPr>
        <w:t>Special Operations Forces</w:t>
      </w:r>
      <w:r w:rsidR="00B07333">
        <w:rPr>
          <w:rFonts w:ascii="Times New Roman" w:eastAsia="Times New Roman" w:hAnsi="Times New Roman" w:cs="Times New Roman"/>
          <w:b/>
        </w:rPr>
        <w:t xml:space="preserve"> General Services Delivery (SOF GSD)</w:t>
      </w:r>
    </w:p>
    <w:p w14:paraId="1A17B439" w14:textId="77777777" w:rsidR="009A3F84" w:rsidRPr="009A3F84" w:rsidRDefault="009A3F84" w:rsidP="009A3F84">
      <w:pPr>
        <w:widowControl w:val="0"/>
        <w:autoSpaceDE w:val="0"/>
        <w:autoSpaceDN w:val="0"/>
        <w:spacing w:after="0" w:line="240" w:lineRule="auto"/>
        <w:jc w:val="center"/>
        <w:rPr>
          <w:rFonts w:ascii="Times New Roman" w:eastAsia="Times New Roman" w:hAnsi="Times New Roman" w:cs="Times New Roman"/>
          <w:b/>
        </w:rPr>
      </w:pPr>
      <w:r w:rsidRPr="2AE096E3">
        <w:rPr>
          <w:rFonts w:ascii="Times New Roman" w:eastAsia="Times New Roman" w:hAnsi="Times New Roman" w:cs="Times New Roman"/>
          <w:b/>
          <w:bCs/>
        </w:rPr>
        <w:t>IDIQ Level Statement of Work (SOW)</w:t>
      </w:r>
    </w:p>
    <w:p w14:paraId="06117679" w14:textId="2AF69A8B" w:rsidR="7C81B280" w:rsidRDefault="7C81B280" w:rsidP="2AE096E3">
      <w:pPr>
        <w:widowControl w:val="0"/>
        <w:spacing w:after="0" w:line="240" w:lineRule="auto"/>
        <w:jc w:val="center"/>
        <w:rPr>
          <w:rFonts w:ascii="Times New Roman" w:eastAsia="Times New Roman" w:hAnsi="Times New Roman" w:cs="Times New Roman"/>
          <w:b/>
          <w:bCs/>
          <w:color w:val="FF0000"/>
        </w:rPr>
      </w:pPr>
      <w:r w:rsidRPr="2AE096E3">
        <w:rPr>
          <w:rFonts w:ascii="Times New Roman" w:eastAsia="Times New Roman" w:hAnsi="Times New Roman" w:cs="Times New Roman"/>
          <w:b/>
          <w:bCs/>
          <w:color w:val="FF0000"/>
        </w:rPr>
        <w:t xml:space="preserve">(as revised </w:t>
      </w:r>
      <w:r w:rsidR="005F5C31">
        <w:rPr>
          <w:rFonts w:ascii="Times New Roman" w:eastAsia="Times New Roman" w:hAnsi="Times New Roman" w:cs="Times New Roman"/>
          <w:b/>
          <w:bCs/>
          <w:color w:val="FF0000"/>
        </w:rPr>
        <w:t>18 Aug</w:t>
      </w:r>
      <w:r w:rsidRPr="2AE096E3">
        <w:rPr>
          <w:rFonts w:ascii="Times New Roman" w:eastAsia="Times New Roman" w:hAnsi="Times New Roman" w:cs="Times New Roman"/>
          <w:b/>
          <w:bCs/>
          <w:color w:val="FF0000"/>
        </w:rPr>
        <w:t xml:space="preserve"> 2025)</w:t>
      </w:r>
    </w:p>
    <w:p w14:paraId="1A69B10F"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b/>
          <w:kern w:val="32"/>
        </w:rPr>
      </w:pPr>
    </w:p>
    <w:p w14:paraId="63BA4D13"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kern w:val="32"/>
        </w:rPr>
        <w:t xml:space="preserve">1.0 </w:t>
      </w:r>
      <w:r w:rsidRPr="009A3F84">
        <w:rPr>
          <w:rFonts w:ascii="Times New Roman" w:eastAsia="Times New Roman" w:hAnsi="Times New Roman" w:cs="Times New Roman"/>
          <w:b/>
        </w:rPr>
        <w:t xml:space="preserve">Background.  </w:t>
      </w:r>
      <w:r w:rsidRPr="009A3F84">
        <w:rPr>
          <w:rFonts w:ascii="Times New Roman" w:eastAsia="Times New Roman" w:hAnsi="Times New Roman" w:cs="Times New Roman"/>
        </w:rPr>
        <w:t xml:space="preserve">The United States Special Operations Command (USSOCOM) is a Unified Combatant Command of the Department of Defense (DoD).  USSOCOM’s mission is to “Provide fully capable Special Operations Forces to defend the United States and its interests.”  This also includes five command priorities: “Compete and Win for the Nation; Preserve and Grow Readiness; Innovate for Future Threats; Advance Partnerships; and Strengthen our Force and Family”.  These priorities support USSOCOM’s ongoing efforts to ensure SOF are highly trained, properly equipped and deployed to the right places at the right times for the right missions.  </w:t>
      </w:r>
    </w:p>
    <w:p w14:paraId="7D2BB212"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p>
    <w:p w14:paraId="105B4EBC"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1.1 Services Imperatives.</w:t>
      </w:r>
      <w:r w:rsidRPr="009A3F84">
        <w:rPr>
          <w:rFonts w:ascii="Times New Roman" w:eastAsia="Times New Roman" w:hAnsi="Times New Roman" w:cs="Times New Roman"/>
        </w:rPr>
        <w:t xml:space="preserve">  In addition to the command priorities, USSOCOM SOF AT&amp;L’s PEO-Services focuses on three </w:t>
      </w:r>
      <w:r w:rsidRPr="009A3F84">
        <w:rPr>
          <w:rFonts w:ascii="Times New Roman" w:eastAsia="Times New Roman" w:hAnsi="Times New Roman" w:cs="Times New Roman"/>
          <w:i/>
        </w:rPr>
        <w:t>“imperatives”</w:t>
      </w:r>
      <w:r w:rsidRPr="009A3F84">
        <w:rPr>
          <w:rFonts w:ascii="Times New Roman" w:eastAsia="Times New Roman" w:hAnsi="Times New Roman" w:cs="Times New Roman"/>
        </w:rPr>
        <w:t xml:space="preserve"> in providing the command with professional services support: </w:t>
      </w:r>
      <w:r w:rsidRPr="009A3F84">
        <w:rPr>
          <w:rFonts w:ascii="Times New Roman" w:eastAsia="Times New Roman" w:hAnsi="Times New Roman" w:cs="Times New Roman"/>
          <w:i/>
          <w:u w:val="single"/>
        </w:rPr>
        <w:t>Stability, Agility, and Reach</w:t>
      </w:r>
      <w:r w:rsidRPr="009A3F84">
        <w:rPr>
          <w:rFonts w:ascii="Times New Roman" w:eastAsia="Times New Roman" w:hAnsi="Times New Roman" w:cs="Times New Roman"/>
        </w:rPr>
        <w:t>.  The Command considers these qualities to be essential in accomplishing the requirements of this SOW.  In a “Ways / Means / Ends” paradigm, these imperatives are “Ends”.   As they apply to this SOW, these imperatives are defined as follows:</w:t>
      </w:r>
    </w:p>
    <w:p w14:paraId="19E82EE2"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p>
    <w:p w14:paraId="7B5B4A7F"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1.1.1 STABILITY</w:t>
      </w:r>
      <w:r w:rsidRPr="009A3F84">
        <w:rPr>
          <w:rFonts w:ascii="Times New Roman" w:eastAsia="Times New Roman" w:hAnsi="Times New Roman" w:cs="Times New Roman"/>
        </w:rPr>
        <w:t xml:space="preserve"> is primarily about mission continuity.  While there are multiple ways to achieve and sustain continuity, USSOCOM is specifically interested in retaining high quality and applicable institutional knowledge and minimizing workforce turbulence.  Stability is catalyzed by respectable and credible management and leadership, and is enabled by discrete and dedicated resources in support of any contract/task-order transition.  It requires competitive compensation plans that incentivize on-the-job performance and loyalty to mission support.  It includes an ability to solve personnel issues efficiently and effectively, and enables opportunities for individual growth and development.</w:t>
      </w:r>
    </w:p>
    <w:p w14:paraId="7845E564"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p>
    <w:p w14:paraId="2C7E25E4"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1.1.2 AGILITY</w:t>
      </w:r>
      <w:r w:rsidRPr="009A3F84">
        <w:rPr>
          <w:rFonts w:ascii="Times New Roman" w:eastAsia="Times New Roman" w:hAnsi="Times New Roman" w:cs="Times New Roman"/>
        </w:rPr>
        <w:t xml:space="preserve"> is the ability to manage a professional workforce in USSOCOM’s dynamic environment that evolves at the “speed of SOF”.  It includes an ability to surge capacity, manage change, and respond to issues.  It requires a balance between simplicity and complexity that ensures necessary complex tools are available, but simple to find and apply.  Agile management is available to the customer, and proximate to issues to which it must respond.  Such management has organic resources that can be directly applied in support of the mission, with minimum (or no) need to secure additional permissions to apply them.</w:t>
      </w:r>
    </w:p>
    <w:p w14:paraId="7E805957"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p>
    <w:p w14:paraId="1CF063AE"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1.1.3 REACH</w:t>
      </w:r>
      <w:r w:rsidRPr="009A3F84">
        <w:rPr>
          <w:rFonts w:ascii="Times New Roman" w:eastAsia="Times New Roman" w:hAnsi="Times New Roman" w:cs="Times New Roman"/>
        </w:rPr>
        <w:t xml:space="preserve"> is manifested by applying the network and knowledge of the entire enterprise(s) of the team.  It includes a demonstrated ability to place and care for employees in remote places worldwide, and access to established nodes that holistically interconnect USSOCOM’s global tasks.  Reach is both functional and physical – it can positively impact logistics as well as provide external perspectives that contribute to solution development.</w:t>
      </w:r>
    </w:p>
    <w:p w14:paraId="4D2CD477"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p>
    <w:p w14:paraId="4BDFB34B" w14:textId="77777777" w:rsidR="009A3F84" w:rsidRPr="009A3F84" w:rsidRDefault="009A3F84" w:rsidP="009A3F84">
      <w:pPr>
        <w:widowControl w:val="0"/>
        <w:overflowPunct w:val="0"/>
        <w:autoSpaceDE w:val="0"/>
        <w:autoSpaceDN w:val="0"/>
        <w:adjustRightInd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1.2 Location.</w:t>
      </w:r>
      <w:r w:rsidRPr="009A3F84">
        <w:rPr>
          <w:rFonts w:ascii="Times New Roman" w:eastAsia="Times New Roman" w:hAnsi="Times New Roman" w:cs="Times New Roman"/>
        </w:rPr>
        <w:t xml:space="preserve">  For the purposes of this SOW when support to the USSOCOM Enterprise is specified this shall include HQ USSOCOM - MacDill AFB FL and its subordinate Component Commands and all of their requisite locations (both CONUS and OCONUS), United States Army Special Operations Command (USASOC) - Fort Bragg, NC; Joint Special Operations Command (JSOC) - Fort Bragg, NC; Air Force Special Operations Command (AFSOC) - Hurlburt Field, FL; Marine Special Operations Command (MARSOC) - Camp Lejeune, NC; Naval Special Warfare Command (NAVSPECWARCOM) - Coronado, CA; and the Theater Special Operations Commands (TSOCs) in various locations. </w:t>
      </w:r>
    </w:p>
    <w:p w14:paraId="5FEE2AD2"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EEDADAE" w14:textId="387D3815" w:rsidR="009A3F84" w:rsidRPr="009A3F84" w:rsidRDefault="009A3F84" w:rsidP="009A3F84">
      <w:pPr>
        <w:widowControl w:val="0"/>
        <w:tabs>
          <w:tab w:val="left" w:pos="451"/>
        </w:tabs>
        <w:autoSpaceDE w:val="0"/>
        <w:autoSpaceDN w:val="0"/>
        <w:spacing w:after="0" w:line="240" w:lineRule="auto"/>
        <w:ind w:right="571"/>
        <w:rPr>
          <w:rFonts w:ascii="Times New Roman" w:eastAsia="Times New Roman" w:hAnsi="Times New Roman" w:cs="Times New Roman"/>
        </w:rPr>
      </w:pPr>
      <w:r w:rsidRPr="009A3F84">
        <w:rPr>
          <w:rFonts w:ascii="Times New Roman" w:eastAsia="Times New Roman" w:hAnsi="Times New Roman" w:cs="Times New Roman"/>
          <w:b/>
          <w:spacing w:val="-4"/>
        </w:rPr>
        <w:t>2.0 Purpose</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 xml:space="preserve">The purpose of this contract is to provide subject matter expertise and </w:t>
      </w:r>
      <w:r w:rsidR="00101EA6" w:rsidRPr="009A3F84">
        <w:rPr>
          <w:rFonts w:ascii="Times New Roman" w:eastAsia="Times New Roman" w:hAnsi="Times New Roman" w:cs="Times New Roman"/>
        </w:rPr>
        <w:t>knowledge-based</w:t>
      </w:r>
      <w:r w:rsidRPr="009A3F84">
        <w:rPr>
          <w:rFonts w:ascii="Times New Roman" w:eastAsia="Times New Roman" w:hAnsi="Times New Roman" w:cs="Times New Roman"/>
        </w:rPr>
        <w:t xml:space="preserve"> services in support of USSOCOM’s enterprise requirements for U.S. based and globally assigned Special Operations Forces</w:t>
      </w:r>
      <w:r w:rsidRPr="009A3F84">
        <w:rPr>
          <w:rFonts w:ascii="Times New Roman" w:eastAsia="Times New Roman" w:hAnsi="Times New Roman" w:cs="Times New Roman"/>
          <w:spacing w:val="-7"/>
        </w:rPr>
        <w:t xml:space="preserve"> </w:t>
      </w:r>
      <w:r w:rsidRPr="009A3F84">
        <w:rPr>
          <w:rFonts w:ascii="Times New Roman" w:eastAsia="Times New Roman" w:hAnsi="Times New Roman" w:cs="Times New Roman"/>
        </w:rPr>
        <w:t>(SOF) missions.</w:t>
      </w:r>
    </w:p>
    <w:p w14:paraId="0F2CBB90"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2244480" w14:textId="77777777" w:rsidR="009A3F84" w:rsidRPr="009A3F84" w:rsidRDefault="009A3F84" w:rsidP="009A3F84">
      <w:pPr>
        <w:widowControl w:val="0"/>
        <w:tabs>
          <w:tab w:val="left" w:pos="461"/>
        </w:tabs>
        <w:autoSpaceDE w:val="0"/>
        <w:autoSpaceDN w:val="0"/>
        <w:spacing w:after="0" w:line="240" w:lineRule="auto"/>
        <w:ind w:right="238"/>
        <w:rPr>
          <w:rFonts w:ascii="Times New Roman" w:eastAsia="Times New Roman" w:hAnsi="Times New Roman" w:cs="Times New Roman"/>
        </w:rPr>
      </w:pPr>
      <w:r w:rsidRPr="009A3F84">
        <w:rPr>
          <w:rFonts w:ascii="Times New Roman" w:eastAsia="Times New Roman" w:hAnsi="Times New Roman" w:cs="Times New Roman"/>
          <w:b/>
        </w:rPr>
        <w:t xml:space="preserve">3.0 Requirements and Responsibilities. </w:t>
      </w:r>
      <w:r w:rsidRPr="009A3F84">
        <w:rPr>
          <w:rFonts w:ascii="Times New Roman" w:eastAsia="Times New Roman" w:hAnsi="Times New Roman" w:cs="Times New Roman"/>
        </w:rPr>
        <w:t>The contractor shall meet all requirements and responsibilities in support of USSOCOM and shall ensure quality work performance in accordance with the</w:t>
      </w:r>
      <w:r w:rsidRPr="009A3F84">
        <w:rPr>
          <w:rFonts w:ascii="Times New Roman" w:eastAsia="Times New Roman" w:hAnsi="Times New Roman" w:cs="Times New Roman"/>
          <w:spacing w:val="-9"/>
        </w:rPr>
        <w:t xml:space="preserve"> </w:t>
      </w:r>
      <w:r w:rsidRPr="009A3F84">
        <w:rPr>
          <w:rFonts w:ascii="Times New Roman" w:eastAsia="Times New Roman" w:hAnsi="Times New Roman" w:cs="Times New Roman"/>
        </w:rPr>
        <w:t xml:space="preserve">SOW. The </w:t>
      </w:r>
      <w:r w:rsidRPr="009A3F84">
        <w:rPr>
          <w:rFonts w:ascii="Times New Roman" w:eastAsia="Times New Roman" w:hAnsi="Times New Roman" w:cs="Times New Roman"/>
        </w:rPr>
        <w:lastRenderedPageBreak/>
        <w:t>contractor shall provide all</w:t>
      </w:r>
      <w:r w:rsidRPr="009A3F84">
        <w:rPr>
          <w:rFonts w:ascii="Times New Roman" w:eastAsia="Times New Roman" w:hAnsi="Times New Roman" w:cs="Times New Roman"/>
          <w:spacing w:val="-18"/>
        </w:rPr>
        <w:t xml:space="preserve"> </w:t>
      </w:r>
      <w:r w:rsidRPr="009A3F84">
        <w:rPr>
          <w:rFonts w:ascii="Times New Roman" w:eastAsia="Times New Roman" w:hAnsi="Times New Roman" w:cs="Times New Roman"/>
        </w:rPr>
        <w:t>personnel, training, certifications and supervision necessary to perform the</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rPr>
        <w:t>services.</w:t>
      </w:r>
    </w:p>
    <w:p w14:paraId="0464BD64"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7C26578" w14:textId="77777777" w:rsidR="009A3F84" w:rsidRPr="009A3F84" w:rsidRDefault="009A3F84" w:rsidP="009A3F84">
      <w:pPr>
        <w:widowControl w:val="0"/>
        <w:autoSpaceDE w:val="0"/>
        <w:autoSpaceDN w:val="0"/>
        <w:spacing w:after="0" w:line="240" w:lineRule="auto"/>
        <w:ind w:right="655"/>
        <w:rPr>
          <w:rFonts w:ascii="Times New Roman" w:eastAsia="Times New Roman" w:hAnsi="Times New Roman" w:cs="Times New Roman"/>
        </w:rPr>
      </w:pPr>
      <w:r w:rsidRPr="009A3F84">
        <w:rPr>
          <w:rFonts w:ascii="Times New Roman" w:eastAsia="Times New Roman" w:hAnsi="Times New Roman" w:cs="Times New Roman"/>
          <w:b/>
        </w:rPr>
        <w:t>4.0 Scope of Support</w:t>
      </w:r>
      <w:r w:rsidRPr="009A3F84">
        <w:rPr>
          <w:rFonts w:ascii="Times New Roman" w:eastAsia="Times New Roman" w:hAnsi="Times New Roman" w:cs="Times New Roman"/>
        </w:rPr>
        <w:t>. The requirements included in this SOW support the government in the following areas: Education and Training Services, Management Support Services, Program Management, Engineering, Technical and Professional Services, and Administrative &amp; Other Services.</w:t>
      </w:r>
    </w:p>
    <w:p w14:paraId="67BB72A6" w14:textId="77777777" w:rsidR="009A3F84" w:rsidRPr="009A3F84" w:rsidRDefault="009A3F84" w:rsidP="009A3F84">
      <w:pPr>
        <w:widowControl w:val="0"/>
        <w:tabs>
          <w:tab w:val="left" w:pos="461"/>
        </w:tabs>
        <w:autoSpaceDE w:val="0"/>
        <w:autoSpaceDN w:val="0"/>
        <w:spacing w:after="0" w:line="240" w:lineRule="auto"/>
        <w:rPr>
          <w:rFonts w:ascii="Times New Roman" w:eastAsia="Times New Roman" w:hAnsi="Times New Roman" w:cs="Times New Roman"/>
        </w:rPr>
      </w:pPr>
    </w:p>
    <w:p w14:paraId="1D2A4424" w14:textId="77777777" w:rsidR="009A3F84" w:rsidRPr="009A3F84" w:rsidRDefault="009A3F84" w:rsidP="009A3F84">
      <w:pPr>
        <w:widowControl w:val="0"/>
        <w:tabs>
          <w:tab w:val="left" w:pos="461"/>
        </w:tabs>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 xml:space="preserve">5.0 Requirements.  </w:t>
      </w:r>
      <w:r w:rsidRPr="009A3F84">
        <w:rPr>
          <w:rFonts w:ascii="Times New Roman" w:eastAsia="Times New Roman" w:hAnsi="Times New Roman" w:cs="Times New Roman"/>
        </w:rPr>
        <w:t>This section describes general requirements to be supported. Specific requirements will be identified at the task order (TO)</w:t>
      </w:r>
      <w:r w:rsidRPr="009A3F84">
        <w:rPr>
          <w:rFonts w:ascii="Times New Roman" w:eastAsia="Times New Roman" w:hAnsi="Times New Roman" w:cs="Times New Roman"/>
          <w:spacing w:val="-8"/>
        </w:rPr>
        <w:t xml:space="preserve"> </w:t>
      </w:r>
      <w:r w:rsidRPr="009A3F84">
        <w:rPr>
          <w:rFonts w:ascii="Times New Roman" w:eastAsia="Times New Roman" w:hAnsi="Times New Roman" w:cs="Times New Roman"/>
        </w:rPr>
        <w:t>level.</w:t>
      </w:r>
    </w:p>
    <w:p w14:paraId="7984D9E3" w14:textId="77777777" w:rsidR="009A3F84" w:rsidRPr="009A3F84" w:rsidRDefault="009A3F84" w:rsidP="009A3F84">
      <w:pPr>
        <w:widowControl w:val="0"/>
        <w:tabs>
          <w:tab w:val="left" w:pos="461"/>
        </w:tabs>
        <w:autoSpaceDE w:val="0"/>
        <w:autoSpaceDN w:val="0"/>
        <w:spacing w:after="0" w:line="240" w:lineRule="auto"/>
        <w:rPr>
          <w:rFonts w:ascii="Times New Roman" w:eastAsia="Times New Roman" w:hAnsi="Times New Roman" w:cs="Times New Roman"/>
        </w:rPr>
      </w:pPr>
    </w:p>
    <w:p w14:paraId="78A7DE3C" w14:textId="77777777" w:rsidR="009A3F84" w:rsidRPr="009A3F84" w:rsidRDefault="009A3F84" w:rsidP="009A3F84">
      <w:pPr>
        <w:widowControl w:val="0"/>
        <w:tabs>
          <w:tab w:val="left" w:pos="461"/>
        </w:tabs>
        <w:autoSpaceDE w:val="0"/>
        <w:autoSpaceDN w:val="0"/>
        <w:spacing w:after="0" w:line="240" w:lineRule="auto"/>
        <w:ind w:right="202"/>
        <w:rPr>
          <w:rFonts w:ascii="Times New Roman" w:eastAsia="Times New Roman" w:hAnsi="Times New Roman" w:cs="Times New Roman"/>
        </w:rPr>
      </w:pPr>
      <w:r w:rsidRPr="009A3F84">
        <w:rPr>
          <w:rFonts w:ascii="Times New Roman" w:eastAsia="Times New Roman" w:hAnsi="Times New Roman" w:cs="Times New Roman"/>
          <w:b/>
        </w:rPr>
        <w:t xml:space="preserve">5.1 Education and Training Services: </w:t>
      </w:r>
      <w:r w:rsidRPr="009A3F84">
        <w:rPr>
          <w:rFonts w:ascii="Times New Roman" w:eastAsia="Times New Roman" w:hAnsi="Times New Roman" w:cs="Times New Roman"/>
        </w:rPr>
        <w:t>These services shall provide support to USSOCOM organizations involved in training SOF in both garrison and field environments. This includes providing vocational and technical training at the individual, collective, or staff level on a variety of subjects, conducting lectures, performing testing, curriculum development, and other related training and military exercises. Also included in the scope of Education and Training services are translation services to support various Command activities. Below are representative tasks which may be required. The following is a representative sampling, not an all-inclusive listing of the Education and Training Services tasks and is provided to assist with planning for and supporting these</w:t>
      </w:r>
      <w:r w:rsidRPr="009A3F84">
        <w:rPr>
          <w:rFonts w:ascii="Times New Roman" w:eastAsia="Times New Roman" w:hAnsi="Times New Roman" w:cs="Times New Roman"/>
          <w:spacing w:val="-14"/>
        </w:rPr>
        <w:t xml:space="preserve"> </w:t>
      </w:r>
      <w:r w:rsidRPr="009A3F84">
        <w:rPr>
          <w:rFonts w:ascii="Times New Roman" w:eastAsia="Times New Roman" w:hAnsi="Times New Roman" w:cs="Times New Roman"/>
        </w:rPr>
        <w:t>services:</w:t>
      </w:r>
    </w:p>
    <w:p w14:paraId="5B059EE7" w14:textId="77777777" w:rsidR="009A3F84" w:rsidRPr="009A3F84" w:rsidRDefault="009A3F84" w:rsidP="009A3F84">
      <w:pPr>
        <w:widowControl w:val="0"/>
        <w:tabs>
          <w:tab w:val="left" w:pos="641"/>
        </w:tabs>
        <w:autoSpaceDE w:val="0"/>
        <w:autoSpaceDN w:val="0"/>
        <w:spacing w:after="0" w:line="240" w:lineRule="auto"/>
        <w:ind w:right="173"/>
        <w:rPr>
          <w:rFonts w:ascii="Times New Roman" w:eastAsia="Times New Roman" w:hAnsi="Times New Roman" w:cs="Times New Roman"/>
          <w:u w:val="single"/>
        </w:rPr>
      </w:pPr>
    </w:p>
    <w:p w14:paraId="01ADEE8C"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USSOCOM Organization Specific Internal Training Support</w:t>
      </w:r>
      <w:r w:rsidRPr="009A3F84">
        <w:rPr>
          <w:rFonts w:ascii="Times New Roman" w:eastAsia="Times New Roman" w:hAnsi="Times New Roman" w:cs="Times New Roman"/>
        </w:rPr>
        <w:t>. Typical efforts include monitoring and tracking command training, assisting in preparing core SOF/SOF-unique training materials and course preparation, as well as coordination of materials throughout the command.</w:t>
      </w:r>
    </w:p>
    <w:p w14:paraId="08A5102F"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Operational and Education/Training Support</w:t>
      </w:r>
      <w:r w:rsidRPr="009A3F84">
        <w:rPr>
          <w:rFonts w:ascii="Times New Roman" w:eastAsia="Times New Roman" w:hAnsi="Times New Roman" w:cs="Times New Roman"/>
        </w:rPr>
        <w:t>. The contractor may be required to provide operational and education/training support. Typical efforts include developing and maintaining web page and database content associated with monitoring training, developing and maintaining lesson plans, and conducting classes (e.g. week-long management seminars or specialty training classes to small groups of 10-20 personnel) locally or virtually; developing and reviewing draft training, doctrine and operational publications; producing training and education support materials; and reviewing and maintaining the SOF Joint Mission Essential Task List (JMETL).</w:t>
      </w:r>
    </w:p>
    <w:p w14:paraId="3F6A8BB5"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Education Policy Analysis and Revision.</w:t>
      </w:r>
      <w:r w:rsidRPr="009A3F84">
        <w:rPr>
          <w:rFonts w:ascii="Times New Roman" w:eastAsia="Times New Roman" w:hAnsi="Times New Roman" w:cs="Times New Roman"/>
        </w:rPr>
        <w:t xml:space="preserve"> The contractor may support staff revisions of applicable USSOCOM policy directives and memoranda.   This may include analysis of previous joint education studies conducted for the Joint Staff, USSOCOM, the Joint Special Operations University or other organizations. Also required may be analyses of historical, current, and proposed policies, lessons learned resident in the Joint Lessons Learned Information System (JLLIS), instructions, guidance and directive letters with applicability to special operations and joint education issues. Collecting and assessing emerging or major revisions to Department of Defense, Joint Staff, or Services’ education visions, goals, or recommended guidelines which would impact joint education for SOF. Based on analysis and government review the contractor shall provide revised USSOCOM Directives as required to support Joint Special Operations Education.</w:t>
      </w:r>
    </w:p>
    <w:p w14:paraId="757E64CD"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Cultural and Language Training Support</w:t>
      </w:r>
      <w:r w:rsidRPr="009A3F84">
        <w:rPr>
          <w:rFonts w:ascii="Times New Roman" w:eastAsia="Times New Roman" w:hAnsi="Times New Roman" w:cs="Times New Roman"/>
        </w:rPr>
        <w:t>. The contractor may be required to provide foreign language instruction, regional expertise, and culture instruction and culture emersion in foreign host nations. The contractor may be required to conduct professional study and analysis to continue and build on previous long-range studies to analyze the varied culture and language training programs and efforts within the command and identify areas for improvement by extending it to new and modified initiatives while continuing coverage of traditional programs. Training effectiveness efforts may be initiated to examine language and culture training and deliver the training by the joint SOF Teletraining System or other prescribed means. The contractor shall collect valid and reliable data, analyze it appropriately to yield actionable recommendations, and produce reports, presentations and/or suggested training curriculum. Reports shall provide the SOF Language Office (or other designated offices) with discrete, targeted analysis and recommendations tailored to specific language or cultural programs.</w:t>
      </w:r>
    </w:p>
    <w:p w14:paraId="0CEDF706"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lastRenderedPageBreak/>
        <w:t>Translation Services</w:t>
      </w:r>
      <w:r w:rsidRPr="009A3F84">
        <w:rPr>
          <w:rFonts w:ascii="Times New Roman" w:eastAsia="Times New Roman" w:hAnsi="Times New Roman" w:cs="Times New Roman"/>
        </w:rPr>
        <w:t>. The contractor may be required to provide multilingual translation services via native speakers, or the certified native proficiency equivalent at the professional level for languages to conduct translation activities from target languages to the English language and from English into target languages and Cultural/Ideology Analysis in consonance with open source intelligence (OSINT) production requirements supporting a full range of Irregular Warfare and Unconventional Warfare (IW/UW) production tasks commensurate with USSOCOM intelligence priorities. Additionally, Services may be required when translation is necessary for the integration and delivery of final products or requirements such as texts, magazines, or videos. The contractor may be required to provide translation support to include but not limited to the translation of audio clips, website content, print, video, graphic, electronic, multi-media and any additional forms of communication. In addition, the contractor may be required to provide multilingual interpretation services via native speakers, or the certified native proficiency equivalent at the professional level from target languages to the English language and from English into target languages as required for meetings, conferences, briefings, and various other forums of voice communications. The contractor may be required to provide broadcast quality voice talent as required. Target Languages include but are not limited to all dialects of the following languages: Arabic, French, Spanish, Portuguese, Indonesian, Thai, Korean, Chinese, Urdu, Farsi, UK English, Swahili, Filipino, Hindi, Pashtu, Russian, and German.</w:t>
      </w:r>
    </w:p>
    <w:p w14:paraId="202A600C"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Combat Modeling, Simulation and Wargaming</w:t>
      </w:r>
      <w:r w:rsidRPr="009A3F84">
        <w:rPr>
          <w:rFonts w:ascii="Times New Roman" w:eastAsia="Times New Roman" w:hAnsi="Times New Roman" w:cs="Times New Roman"/>
        </w:rPr>
        <w:t>. The contractor may be required to develop, modify or support existing data models, wargames and simulations to assist in the testing of concepts and decisions, exploration of issues, and development and data content maintenance of databases to support models, training, games and simulations.</w:t>
      </w:r>
    </w:p>
    <w:p w14:paraId="14B36F0C"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Exercise Planning Support.</w:t>
      </w:r>
      <w:r w:rsidRPr="009A3F84">
        <w:rPr>
          <w:rFonts w:ascii="Times New Roman" w:eastAsia="Times New Roman" w:hAnsi="Times New Roman" w:cs="Times New Roman"/>
        </w:rPr>
        <w:t xml:space="preserve"> The contractor may be required to provide subject matter experts with a combination of skills and experiences, including SOF ground, maritime, and air operations, Joint SOF operational experience, as well as, intelligence and interagency operations to participate in exercises (2 -10 week-long episodic training exercises possibly employing up to 150 role players) and battle staff events as determined by USSOCOM. The contractor may be required to participate in the Joint Exercise Control Group (JECG) throughout the duration of each event under the guidance of the USSOCOM-Exercise Director, Lead Planner, and JECG Director. The contractor also may be required to participate in the Semi-Annual Exercise Conference (SAEC).</w:t>
      </w:r>
    </w:p>
    <w:p w14:paraId="42B7EC29"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Exercise Execution Support.</w:t>
      </w:r>
      <w:r w:rsidRPr="009A3F84">
        <w:rPr>
          <w:rFonts w:ascii="Times New Roman" w:eastAsia="Times New Roman" w:hAnsi="Times New Roman" w:cs="Times New Roman"/>
        </w:rPr>
        <w:t xml:space="preserve"> The contractor may be required to assist in the delivery of command post exercises, tabletop exercises with role players, subject matter experts and other products and services as identified in supporting exercise documents and material on the U.S. government’s timeline. This process includes working in collaboration with the other Commands or Agencies in developing exercise design and execution.</w:t>
      </w:r>
    </w:p>
    <w:p w14:paraId="24EBC1B4" w14:textId="77777777" w:rsidR="009A3F84" w:rsidRPr="009A3F84" w:rsidRDefault="009A3F84" w:rsidP="009A3F84">
      <w:pPr>
        <w:widowControl w:val="0"/>
        <w:numPr>
          <w:ilvl w:val="0"/>
          <w:numId w:val="7"/>
        </w:numPr>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Training and Mission Rehearsal Support</w:t>
      </w:r>
      <w:r w:rsidRPr="009A3F84">
        <w:rPr>
          <w:rFonts w:ascii="Times New Roman" w:eastAsia="Times New Roman" w:hAnsi="Times New Roman" w:cs="Times New Roman"/>
        </w:rPr>
        <w:t>. The contractor may be required to provide support and expertise in the areas of SOF operational mission sets, their applicability to training, and technical knowledge of the requirements generation system, simulation development, acquisition, implementation of these mission sets, and network architectures. This includes the ability to analyze and update current training requirements. These efforts are related to the identification, analysis, user evaluations, and generation of training requirements to support time- critical training system needs for SOF. This support also may involve the identification, assessment, or coordination with the acquisition or other applicable communities to develop or modify training materials or strategies to take advantage of advanced technologies. This support may be conducted with non-standard users and at non-standard locations.</w:t>
      </w:r>
    </w:p>
    <w:p w14:paraId="0372E3F2"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699F6E50" w14:textId="77777777" w:rsidR="009A3F84" w:rsidRPr="009A3F84" w:rsidRDefault="009A3F84" w:rsidP="009A3F84">
      <w:pPr>
        <w:widowControl w:val="0"/>
        <w:tabs>
          <w:tab w:val="left" w:pos="461"/>
        </w:tabs>
        <w:autoSpaceDE w:val="0"/>
        <w:autoSpaceDN w:val="0"/>
        <w:spacing w:after="0" w:line="240" w:lineRule="auto"/>
        <w:ind w:right="230"/>
        <w:rPr>
          <w:rFonts w:ascii="Times New Roman" w:eastAsia="Times New Roman" w:hAnsi="Times New Roman" w:cs="Times New Roman"/>
        </w:rPr>
      </w:pPr>
      <w:r w:rsidRPr="009A3F84">
        <w:rPr>
          <w:rFonts w:ascii="Times New Roman" w:eastAsia="Times New Roman" w:hAnsi="Times New Roman" w:cs="Times New Roman"/>
          <w:b/>
        </w:rPr>
        <w:t xml:space="preserve">5.2 Management Support Services: </w:t>
      </w:r>
      <w:r w:rsidRPr="009A3F84">
        <w:rPr>
          <w:rFonts w:ascii="Times New Roman" w:eastAsia="Times New Roman" w:hAnsi="Times New Roman" w:cs="Times New Roman"/>
        </w:rPr>
        <w:t>These services involve providing advice and assistance with the management and operation SOF organizations that are closely associated with the basic responsibilities and missions of SOF organizations. These services include strategic</w:t>
      </w:r>
      <w:r w:rsidRPr="009A3F84">
        <w:rPr>
          <w:rFonts w:ascii="Times New Roman" w:eastAsia="Times New Roman" w:hAnsi="Times New Roman" w:cs="Times New Roman"/>
          <w:spacing w:val="-22"/>
        </w:rPr>
        <w:t xml:space="preserve"> </w:t>
      </w:r>
      <w:r w:rsidRPr="009A3F84">
        <w:rPr>
          <w:rFonts w:ascii="Times New Roman" w:eastAsia="Times New Roman" w:hAnsi="Times New Roman" w:cs="Times New Roman"/>
        </w:rPr>
        <w:t>planning, SOF capability and structuring analysis and advice, with a broad array of deliverables such as data collection, writing services, public relations support and media analysis. While these tasks are not all inclusive, they represent support that assists enterprise planning and support for these services. The following is a representative sampling, not an all-inclusive listing of the Management Support Services</w:t>
      </w:r>
      <w:r w:rsidRPr="009A3F84">
        <w:rPr>
          <w:rFonts w:ascii="Times New Roman" w:eastAsia="Times New Roman" w:hAnsi="Times New Roman" w:cs="Times New Roman"/>
          <w:spacing w:val="-13"/>
        </w:rPr>
        <w:t xml:space="preserve"> </w:t>
      </w:r>
      <w:r w:rsidRPr="009A3F84">
        <w:rPr>
          <w:rFonts w:ascii="Times New Roman" w:eastAsia="Times New Roman" w:hAnsi="Times New Roman" w:cs="Times New Roman"/>
        </w:rPr>
        <w:t>tasks:</w:t>
      </w:r>
    </w:p>
    <w:p w14:paraId="2457E422" w14:textId="77777777" w:rsidR="009A3F84" w:rsidRPr="009A3F84" w:rsidRDefault="009A3F84" w:rsidP="009A3F84">
      <w:pPr>
        <w:widowControl w:val="0"/>
        <w:autoSpaceDE w:val="0"/>
        <w:autoSpaceDN w:val="0"/>
        <w:spacing w:after="0" w:line="240" w:lineRule="auto"/>
        <w:ind w:left="360" w:hanging="180"/>
        <w:rPr>
          <w:rFonts w:ascii="Times New Roman" w:eastAsia="Times New Roman" w:hAnsi="Times New Roman" w:cs="Times New Roman"/>
        </w:rPr>
      </w:pPr>
    </w:p>
    <w:p w14:paraId="5AD7A37F" w14:textId="77777777" w:rsidR="009A3F84" w:rsidRPr="009A3F84" w:rsidRDefault="009A3F84" w:rsidP="009A3F84">
      <w:pPr>
        <w:widowControl w:val="0"/>
        <w:numPr>
          <w:ilvl w:val="0"/>
          <w:numId w:val="7"/>
        </w:numPr>
        <w:tabs>
          <w:tab w:val="left" w:pos="641"/>
        </w:tabs>
        <w:autoSpaceDE w:val="0"/>
        <w:autoSpaceDN w:val="0"/>
        <w:spacing w:after="0" w:line="240" w:lineRule="auto"/>
        <w:ind w:left="360" w:right="424" w:hanging="180"/>
        <w:rPr>
          <w:rFonts w:ascii="Times New Roman" w:eastAsia="Times New Roman" w:hAnsi="Times New Roman" w:cs="Times New Roman"/>
        </w:rPr>
      </w:pPr>
      <w:r w:rsidRPr="009A3F84">
        <w:rPr>
          <w:rFonts w:ascii="Times New Roman" w:eastAsia="Times New Roman" w:hAnsi="Times New Roman" w:cs="Times New Roman"/>
          <w:b/>
        </w:rPr>
        <w:t>Position and Concept Papers</w:t>
      </w:r>
      <w:r w:rsidRPr="009A3F84">
        <w:rPr>
          <w:rFonts w:ascii="Times New Roman" w:eastAsia="Times New Roman" w:hAnsi="Times New Roman" w:cs="Times New Roman"/>
        </w:rPr>
        <w:t>. The contractor may be required to acquire and compile material from a multitude of different sources and develop specific, new, updated position</w:t>
      </w:r>
      <w:r w:rsidRPr="009A3F84">
        <w:rPr>
          <w:rFonts w:ascii="Times New Roman" w:eastAsia="Times New Roman" w:hAnsi="Times New Roman" w:cs="Times New Roman"/>
          <w:spacing w:val="-14"/>
        </w:rPr>
        <w:t xml:space="preserve"> </w:t>
      </w:r>
      <w:r w:rsidRPr="009A3F84">
        <w:rPr>
          <w:rFonts w:ascii="Times New Roman" w:eastAsia="Times New Roman" w:hAnsi="Times New Roman" w:cs="Times New Roman"/>
        </w:rPr>
        <w:t>and concept papers covering a variety of</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rPr>
        <w:t>issues.</w:t>
      </w:r>
    </w:p>
    <w:p w14:paraId="1DA8335A" w14:textId="77777777" w:rsidR="009A3F84" w:rsidRPr="009A3F84" w:rsidRDefault="009A3F84" w:rsidP="009A3F84">
      <w:pPr>
        <w:widowControl w:val="0"/>
        <w:numPr>
          <w:ilvl w:val="0"/>
          <w:numId w:val="7"/>
        </w:numPr>
        <w:tabs>
          <w:tab w:val="left" w:pos="641"/>
        </w:tabs>
        <w:autoSpaceDE w:val="0"/>
        <w:autoSpaceDN w:val="0"/>
        <w:spacing w:after="0" w:line="240" w:lineRule="auto"/>
        <w:ind w:left="360" w:right="179" w:hanging="180"/>
        <w:rPr>
          <w:rFonts w:ascii="Times New Roman" w:eastAsia="Times New Roman" w:hAnsi="Times New Roman" w:cs="Times New Roman"/>
        </w:rPr>
      </w:pPr>
      <w:r w:rsidRPr="009A3F84">
        <w:rPr>
          <w:rFonts w:ascii="Times New Roman" w:eastAsia="Times New Roman" w:hAnsi="Times New Roman" w:cs="Times New Roman"/>
          <w:b/>
        </w:rPr>
        <w:t>Reports</w:t>
      </w:r>
      <w:r w:rsidRPr="009A3F84">
        <w:rPr>
          <w:rFonts w:ascii="Times New Roman" w:eastAsia="Times New Roman" w:hAnsi="Times New Roman" w:cs="Times New Roman"/>
        </w:rPr>
        <w:t>. The contractor may be required to prepare reports on issues discussed during meetings, conferences, or other forums conducted by the government with other parties</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required to be delivered as defined at the task order</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level.</w:t>
      </w:r>
    </w:p>
    <w:p w14:paraId="58C6D2F8" w14:textId="77777777" w:rsidR="009A3F84" w:rsidRPr="009A3F84" w:rsidRDefault="009A3F84" w:rsidP="009A3F84">
      <w:pPr>
        <w:widowControl w:val="0"/>
        <w:numPr>
          <w:ilvl w:val="0"/>
          <w:numId w:val="7"/>
        </w:numPr>
        <w:tabs>
          <w:tab w:val="left" w:pos="643"/>
        </w:tabs>
        <w:autoSpaceDE w:val="0"/>
        <w:autoSpaceDN w:val="0"/>
        <w:spacing w:after="0" w:line="240" w:lineRule="auto"/>
        <w:ind w:left="360" w:right="260" w:hanging="180"/>
        <w:rPr>
          <w:rFonts w:ascii="Times New Roman" w:eastAsia="Times New Roman" w:hAnsi="Times New Roman" w:cs="Times New Roman"/>
        </w:rPr>
      </w:pPr>
      <w:r w:rsidRPr="009A3F84">
        <w:rPr>
          <w:rFonts w:ascii="Times New Roman" w:eastAsia="Times New Roman" w:hAnsi="Times New Roman" w:cs="Times New Roman"/>
          <w:b/>
        </w:rPr>
        <w:t>Independent Expert Support</w:t>
      </w:r>
      <w:r w:rsidRPr="009A3F84">
        <w:rPr>
          <w:rFonts w:ascii="Times New Roman" w:eastAsia="Times New Roman" w:hAnsi="Times New Roman" w:cs="Times New Roman"/>
        </w:rPr>
        <w:t>. The contractor may be required to provide independent expert advisory services regarding various activities related to the operation and management</w:t>
      </w:r>
      <w:r w:rsidRPr="009A3F84">
        <w:rPr>
          <w:rFonts w:ascii="Times New Roman" w:eastAsia="Times New Roman" w:hAnsi="Times New Roman" w:cs="Times New Roman"/>
          <w:spacing w:val="-20"/>
        </w:rPr>
        <w:t xml:space="preserve"> </w:t>
      </w:r>
      <w:r w:rsidRPr="009A3F84">
        <w:rPr>
          <w:rFonts w:ascii="Times New Roman" w:eastAsia="Times New Roman" w:hAnsi="Times New Roman" w:cs="Times New Roman"/>
        </w:rPr>
        <w:t>of an organization. These services include decision support analysis, independent assessments, business analysis, generation and review of acquisition and operational planning strategies and other focused related</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rPr>
        <w:t>topics.</w:t>
      </w:r>
    </w:p>
    <w:p w14:paraId="5E9854AD"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4F54FDC" w14:textId="77777777" w:rsidR="009A3F84" w:rsidRPr="009A3F84" w:rsidRDefault="009A3F84" w:rsidP="009A3F84">
      <w:pPr>
        <w:widowControl w:val="0"/>
        <w:tabs>
          <w:tab w:val="left" w:pos="461"/>
        </w:tabs>
        <w:autoSpaceDE w:val="0"/>
        <w:autoSpaceDN w:val="0"/>
        <w:spacing w:after="0" w:line="240" w:lineRule="auto"/>
        <w:ind w:right="275"/>
        <w:rPr>
          <w:rFonts w:ascii="Times New Roman" w:eastAsia="Times New Roman" w:hAnsi="Times New Roman" w:cs="Times New Roman"/>
        </w:rPr>
      </w:pPr>
      <w:r w:rsidRPr="009A3F84">
        <w:rPr>
          <w:rFonts w:ascii="Times New Roman" w:eastAsia="Times New Roman" w:hAnsi="Times New Roman" w:cs="Times New Roman"/>
          <w:b/>
        </w:rPr>
        <w:t>5.3 Program Management:</w:t>
      </w:r>
      <w:r w:rsidRPr="009A3F84">
        <w:rPr>
          <w:rFonts w:ascii="Times New Roman" w:eastAsia="Times New Roman" w:hAnsi="Times New Roman" w:cs="Times New Roman"/>
        </w:rPr>
        <w:t xml:space="preserve"> Prepare, develop, and assist the government in completing program management, research, studies and analysis documents, events and activities. Required support includes the following representative sampling:</w:t>
      </w:r>
    </w:p>
    <w:p w14:paraId="22056AB0" w14:textId="77777777" w:rsidR="009A3F84" w:rsidRPr="009A3F84" w:rsidRDefault="009A3F84" w:rsidP="009A3F84">
      <w:pPr>
        <w:widowControl w:val="0"/>
        <w:autoSpaceDE w:val="0"/>
        <w:autoSpaceDN w:val="0"/>
        <w:spacing w:after="0" w:line="240" w:lineRule="auto"/>
        <w:ind w:left="360" w:hanging="180"/>
        <w:rPr>
          <w:rFonts w:ascii="Times New Roman" w:eastAsia="Times New Roman" w:hAnsi="Times New Roman" w:cs="Times New Roman"/>
        </w:rPr>
      </w:pPr>
    </w:p>
    <w:p w14:paraId="44DAAB84" w14:textId="77777777" w:rsidR="009A3F84" w:rsidRPr="009A3F84" w:rsidRDefault="009A3F84" w:rsidP="009A3F84">
      <w:pPr>
        <w:widowControl w:val="0"/>
        <w:numPr>
          <w:ilvl w:val="0"/>
          <w:numId w:val="9"/>
        </w:numPr>
        <w:tabs>
          <w:tab w:val="left" w:pos="681"/>
        </w:tabs>
        <w:autoSpaceDE w:val="0"/>
        <w:autoSpaceDN w:val="0"/>
        <w:spacing w:after="0" w:line="240" w:lineRule="auto"/>
        <w:ind w:left="360" w:right="170" w:hanging="180"/>
        <w:rPr>
          <w:rFonts w:ascii="Times New Roman" w:eastAsia="Times New Roman" w:hAnsi="Times New Roman" w:cs="Times New Roman"/>
        </w:rPr>
      </w:pPr>
      <w:r w:rsidRPr="009A3F84">
        <w:rPr>
          <w:rFonts w:ascii="Times New Roman" w:eastAsia="Times New Roman" w:hAnsi="Times New Roman" w:cs="Times New Roman"/>
          <w:b/>
        </w:rPr>
        <w:t>Strategic and Operational Planning</w:t>
      </w:r>
      <w:r w:rsidRPr="009A3F84">
        <w:rPr>
          <w:rFonts w:ascii="Times New Roman" w:eastAsia="Times New Roman" w:hAnsi="Times New Roman" w:cs="Times New Roman"/>
        </w:rPr>
        <w:t>. Provide mission support and planning products required to address Special Operations capability gaps and unique problems, assist with developing and presenting ideas, studies and solutions that support creative and alternative business methods and practices.</w:t>
      </w:r>
    </w:p>
    <w:p w14:paraId="13F2CF08" w14:textId="77777777" w:rsidR="009A3F84" w:rsidRPr="009A3F84" w:rsidRDefault="009A3F84" w:rsidP="009A3F84">
      <w:pPr>
        <w:widowControl w:val="0"/>
        <w:numPr>
          <w:ilvl w:val="0"/>
          <w:numId w:val="9"/>
        </w:numPr>
        <w:tabs>
          <w:tab w:val="left" w:pos="683"/>
        </w:tabs>
        <w:autoSpaceDE w:val="0"/>
        <w:autoSpaceDN w:val="0"/>
        <w:spacing w:after="0" w:line="240" w:lineRule="auto"/>
        <w:ind w:left="360" w:right="349" w:hanging="180"/>
        <w:rPr>
          <w:rFonts w:ascii="Times New Roman" w:eastAsia="Times New Roman" w:hAnsi="Times New Roman" w:cs="Times New Roman"/>
        </w:rPr>
      </w:pPr>
      <w:r w:rsidRPr="009A3F84">
        <w:rPr>
          <w:rFonts w:ascii="Times New Roman" w:eastAsia="Times New Roman" w:hAnsi="Times New Roman" w:cs="Times New Roman"/>
          <w:b/>
        </w:rPr>
        <w:t>Irregular Warfare Support</w:t>
      </w:r>
      <w:r w:rsidRPr="009A3F84">
        <w:rPr>
          <w:rFonts w:ascii="Times New Roman" w:eastAsia="Times New Roman" w:hAnsi="Times New Roman" w:cs="Times New Roman"/>
        </w:rPr>
        <w:t>. Provide staff studies, products, expertise and planning support in the areas of information operations and irregular warfare analysis.  Expertise may be needed in the fields</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of Information Operations Military Deception (MILDEC) Planning, Intelligence Support to Information Operations (ISIO), and Operations Security (OPSEC).</w:t>
      </w:r>
    </w:p>
    <w:p w14:paraId="64FD24D8" w14:textId="77777777" w:rsidR="009A3F84" w:rsidRPr="009A3F84" w:rsidRDefault="009A3F84" w:rsidP="009A3F84">
      <w:pPr>
        <w:widowControl w:val="0"/>
        <w:numPr>
          <w:ilvl w:val="0"/>
          <w:numId w:val="9"/>
        </w:numPr>
        <w:tabs>
          <w:tab w:val="left" w:pos="681"/>
        </w:tabs>
        <w:autoSpaceDE w:val="0"/>
        <w:autoSpaceDN w:val="0"/>
        <w:spacing w:after="0" w:line="240" w:lineRule="auto"/>
        <w:ind w:left="360" w:right="619" w:hanging="180"/>
        <w:rPr>
          <w:rFonts w:ascii="Times New Roman" w:eastAsia="Times New Roman" w:hAnsi="Times New Roman" w:cs="Times New Roman"/>
        </w:rPr>
      </w:pPr>
      <w:r w:rsidRPr="009A3F84">
        <w:rPr>
          <w:rFonts w:ascii="Times New Roman" w:eastAsia="Times New Roman" w:hAnsi="Times New Roman" w:cs="Times New Roman"/>
          <w:b/>
        </w:rPr>
        <w:t>Studies and Analyses</w:t>
      </w:r>
      <w:r w:rsidRPr="009A3F84">
        <w:rPr>
          <w:rFonts w:ascii="Times New Roman" w:eastAsia="Times New Roman" w:hAnsi="Times New Roman" w:cs="Times New Roman"/>
        </w:rPr>
        <w:t>. Conduct studies and analyses of current, future, or required capabilities at USSOCOM. Typical tasks may include the conduct of studies and analyses of systems affecting the command and control of tactical units in</w:t>
      </w:r>
      <w:r w:rsidRPr="009A3F84">
        <w:rPr>
          <w:rFonts w:ascii="Times New Roman" w:eastAsia="Times New Roman" w:hAnsi="Times New Roman" w:cs="Times New Roman"/>
          <w:spacing w:val="-9"/>
        </w:rPr>
        <w:t xml:space="preserve"> </w:t>
      </w:r>
      <w:r w:rsidRPr="009A3F84">
        <w:rPr>
          <w:rFonts w:ascii="Times New Roman" w:eastAsia="Times New Roman" w:hAnsi="Times New Roman" w:cs="Times New Roman"/>
        </w:rPr>
        <w:t>combat.</w:t>
      </w:r>
    </w:p>
    <w:p w14:paraId="5E7B627C" w14:textId="77777777" w:rsidR="009A3F84" w:rsidRPr="009A3F84" w:rsidRDefault="009A3F84" w:rsidP="009A3F84">
      <w:pPr>
        <w:widowControl w:val="0"/>
        <w:numPr>
          <w:ilvl w:val="0"/>
          <w:numId w:val="9"/>
        </w:numPr>
        <w:tabs>
          <w:tab w:val="left" w:pos="681"/>
        </w:tabs>
        <w:autoSpaceDE w:val="0"/>
        <w:autoSpaceDN w:val="0"/>
        <w:spacing w:after="0" w:line="240" w:lineRule="auto"/>
        <w:ind w:left="360" w:right="151" w:hanging="180"/>
        <w:rPr>
          <w:rFonts w:ascii="Times New Roman" w:eastAsia="Times New Roman" w:hAnsi="Times New Roman" w:cs="Times New Roman"/>
        </w:rPr>
      </w:pPr>
      <w:r w:rsidRPr="009A3F84">
        <w:rPr>
          <w:rFonts w:ascii="Times New Roman" w:eastAsia="Times New Roman" w:hAnsi="Times New Roman" w:cs="Times New Roman"/>
          <w:b/>
        </w:rPr>
        <w:t>Acquisition Program Management</w:t>
      </w:r>
      <w:r w:rsidRPr="009A3F84">
        <w:rPr>
          <w:rFonts w:ascii="Times New Roman" w:eastAsia="Times New Roman" w:hAnsi="Times New Roman" w:cs="Times New Roman"/>
        </w:rPr>
        <w:t>. Provide Program Management expertise; such as: program management support and coordination; systems engineering; documentation preparation and coordination; demonstration and test planning and coordination; data collection and reporting; technology evaluation and documentation; proposal review, technical analysis and documentation; knowledge management; and acquisition process</w:t>
      </w:r>
      <w:r w:rsidRPr="009A3F84">
        <w:rPr>
          <w:rFonts w:ascii="Times New Roman" w:eastAsia="Times New Roman" w:hAnsi="Times New Roman" w:cs="Times New Roman"/>
          <w:spacing w:val="-12"/>
        </w:rPr>
        <w:t xml:space="preserve"> </w:t>
      </w:r>
      <w:r w:rsidRPr="009A3F84">
        <w:rPr>
          <w:rFonts w:ascii="Times New Roman" w:eastAsia="Times New Roman" w:hAnsi="Times New Roman" w:cs="Times New Roman"/>
        </w:rPr>
        <w:t>improvement.</w:t>
      </w:r>
    </w:p>
    <w:p w14:paraId="3E7E1E17"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0755398B" w14:textId="77777777" w:rsidR="009A3F84" w:rsidRPr="009A3F84" w:rsidRDefault="009A3F84" w:rsidP="009A3F84">
      <w:pPr>
        <w:widowControl w:val="0"/>
        <w:tabs>
          <w:tab w:val="left" w:pos="501"/>
        </w:tabs>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 xml:space="preserve">5.4 Engineering and Technical Services. </w:t>
      </w:r>
      <w:r w:rsidRPr="009A3F84">
        <w:rPr>
          <w:rFonts w:ascii="Times New Roman" w:eastAsia="Times New Roman" w:hAnsi="Times New Roman" w:cs="Times New Roman"/>
        </w:rPr>
        <w:t>Required support includes the following representative sampling:</w:t>
      </w:r>
    </w:p>
    <w:p w14:paraId="6B8D2D29" w14:textId="77777777" w:rsidR="009A3F84" w:rsidRPr="009A3F84" w:rsidRDefault="009A3F84" w:rsidP="009A3F84">
      <w:pPr>
        <w:widowControl w:val="0"/>
        <w:autoSpaceDE w:val="0"/>
        <w:autoSpaceDN w:val="0"/>
        <w:spacing w:after="0" w:line="240" w:lineRule="auto"/>
        <w:ind w:left="360" w:hanging="180"/>
        <w:rPr>
          <w:rFonts w:ascii="Times New Roman" w:eastAsia="Times New Roman" w:hAnsi="Times New Roman" w:cs="Times New Roman"/>
        </w:rPr>
      </w:pPr>
    </w:p>
    <w:p w14:paraId="220A696B"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189" w:hanging="180"/>
        <w:rPr>
          <w:rFonts w:ascii="Times New Roman" w:eastAsia="Times New Roman" w:hAnsi="Times New Roman" w:cs="Times New Roman"/>
        </w:rPr>
      </w:pPr>
      <w:r w:rsidRPr="009A3F84">
        <w:rPr>
          <w:rFonts w:ascii="Times New Roman" w:eastAsia="Times New Roman" w:hAnsi="Times New Roman" w:cs="Times New Roman"/>
          <w:b/>
        </w:rPr>
        <w:t>Engineering Documentation Support</w:t>
      </w:r>
      <w:r w:rsidRPr="009A3F84">
        <w:rPr>
          <w:rFonts w:ascii="Times New Roman" w:eastAsia="Times New Roman" w:hAnsi="Times New Roman" w:cs="Times New Roman"/>
          <w:spacing w:val="-3"/>
        </w:rPr>
        <w:t xml:space="preserve">. Provide support for </w:t>
      </w:r>
      <w:r w:rsidRPr="009A3F84">
        <w:rPr>
          <w:rFonts w:ascii="Times New Roman" w:eastAsia="Times New Roman" w:hAnsi="Times New Roman" w:cs="Times New Roman"/>
          <w:spacing w:val="-4"/>
        </w:rPr>
        <w:t xml:space="preserve">engineering </w:t>
      </w:r>
      <w:r w:rsidRPr="009A3F84">
        <w:rPr>
          <w:rFonts w:ascii="Times New Roman" w:eastAsia="Times New Roman" w:hAnsi="Times New Roman" w:cs="Times New Roman"/>
          <w:spacing w:val="-3"/>
        </w:rPr>
        <w:t xml:space="preserve">drawing, draft </w:t>
      </w:r>
      <w:r w:rsidRPr="009A3F84">
        <w:rPr>
          <w:rFonts w:ascii="Times New Roman" w:eastAsia="Times New Roman" w:hAnsi="Times New Roman" w:cs="Times New Roman"/>
          <w:spacing w:val="-4"/>
        </w:rPr>
        <w:t xml:space="preserve">specifications, </w:t>
      </w:r>
      <w:r w:rsidRPr="009A3F84">
        <w:rPr>
          <w:rFonts w:ascii="Times New Roman" w:eastAsia="Times New Roman" w:hAnsi="Times New Roman" w:cs="Times New Roman"/>
          <w:spacing w:val="-3"/>
        </w:rPr>
        <w:t xml:space="preserve">technical </w:t>
      </w:r>
      <w:r w:rsidRPr="009A3F84">
        <w:rPr>
          <w:rFonts w:ascii="Times New Roman" w:eastAsia="Times New Roman" w:hAnsi="Times New Roman" w:cs="Times New Roman"/>
          <w:spacing w:val="-4"/>
        </w:rPr>
        <w:t xml:space="preserve">reviews/repots, editing, </w:t>
      </w:r>
      <w:r w:rsidRPr="009A3F84">
        <w:rPr>
          <w:rFonts w:ascii="Times New Roman" w:eastAsia="Times New Roman" w:hAnsi="Times New Roman" w:cs="Times New Roman"/>
          <w:spacing w:val="-3"/>
        </w:rPr>
        <w:t xml:space="preserve">and word </w:t>
      </w:r>
      <w:r w:rsidRPr="009A3F84">
        <w:rPr>
          <w:rFonts w:ascii="Times New Roman" w:eastAsia="Times New Roman" w:hAnsi="Times New Roman" w:cs="Times New Roman"/>
          <w:spacing w:val="-4"/>
        </w:rPr>
        <w:t xml:space="preserve">processing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 xml:space="preserve">engineering documentation </w:t>
      </w:r>
      <w:r w:rsidRPr="009A3F84">
        <w:rPr>
          <w:rFonts w:ascii="Times New Roman" w:eastAsia="Times New Roman" w:hAnsi="Times New Roman" w:cs="Times New Roman"/>
        </w:rPr>
        <w:t xml:space="preserve">to </w:t>
      </w:r>
      <w:r w:rsidRPr="009A3F84">
        <w:rPr>
          <w:rFonts w:ascii="Times New Roman" w:eastAsia="Times New Roman" w:hAnsi="Times New Roman" w:cs="Times New Roman"/>
          <w:spacing w:val="-4"/>
        </w:rPr>
        <w:t xml:space="preserve">include, video/tape, </w:t>
      </w:r>
      <w:r w:rsidRPr="009A3F84">
        <w:rPr>
          <w:rFonts w:ascii="Times New Roman" w:eastAsia="Times New Roman" w:hAnsi="Times New Roman" w:cs="Times New Roman"/>
          <w:spacing w:val="-3"/>
        </w:rPr>
        <w:t xml:space="preserve">both analog and digital, </w:t>
      </w:r>
      <w:r w:rsidRPr="009A3F84">
        <w:rPr>
          <w:rFonts w:ascii="Times New Roman" w:eastAsia="Times New Roman" w:hAnsi="Times New Roman" w:cs="Times New Roman"/>
          <w:spacing w:val="-4"/>
        </w:rPr>
        <w:t xml:space="preserve">Computer-Aided Design/Computer- </w:t>
      </w:r>
      <w:r w:rsidRPr="009A3F84">
        <w:rPr>
          <w:rFonts w:ascii="Times New Roman" w:eastAsia="Times New Roman" w:hAnsi="Times New Roman" w:cs="Times New Roman"/>
          <w:spacing w:val="-3"/>
        </w:rPr>
        <w:t xml:space="preserve">Aided </w:t>
      </w:r>
      <w:r w:rsidRPr="009A3F84">
        <w:rPr>
          <w:rFonts w:ascii="Times New Roman" w:eastAsia="Times New Roman" w:hAnsi="Times New Roman" w:cs="Times New Roman"/>
          <w:spacing w:val="-4"/>
        </w:rPr>
        <w:t xml:space="preserve">Manufacturing (CAD/CAM) </w:t>
      </w:r>
      <w:r w:rsidRPr="009A3F84">
        <w:rPr>
          <w:rFonts w:ascii="Times New Roman" w:eastAsia="Times New Roman" w:hAnsi="Times New Roman" w:cs="Times New Roman"/>
          <w:spacing w:val="-3"/>
        </w:rPr>
        <w:t xml:space="preserve">drawings, and paper </w:t>
      </w:r>
      <w:r w:rsidRPr="009A3F84">
        <w:rPr>
          <w:rFonts w:ascii="Times New Roman" w:eastAsia="Times New Roman" w:hAnsi="Times New Roman" w:cs="Times New Roman"/>
          <w:spacing w:val="-4"/>
        </w:rPr>
        <w:t xml:space="preserve">drawings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various</w:t>
      </w:r>
      <w:r w:rsidRPr="009A3F84">
        <w:rPr>
          <w:rFonts w:ascii="Times New Roman" w:eastAsia="Times New Roman" w:hAnsi="Times New Roman" w:cs="Times New Roman"/>
          <w:spacing w:val="1"/>
        </w:rPr>
        <w:t xml:space="preserve"> </w:t>
      </w:r>
      <w:r w:rsidRPr="009A3F84">
        <w:rPr>
          <w:rFonts w:ascii="Times New Roman" w:eastAsia="Times New Roman" w:hAnsi="Times New Roman" w:cs="Times New Roman"/>
          <w:spacing w:val="-3"/>
        </w:rPr>
        <w:t>sizes.</w:t>
      </w:r>
    </w:p>
    <w:p w14:paraId="047AFA87"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305" w:hanging="180"/>
        <w:rPr>
          <w:rFonts w:ascii="Times New Roman" w:eastAsia="Times New Roman" w:hAnsi="Times New Roman" w:cs="Times New Roman"/>
        </w:rPr>
      </w:pPr>
      <w:r w:rsidRPr="009A3F84">
        <w:rPr>
          <w:rFonts w:ascii="Times New Roman" w:eastAsia="Times New Roman" w:hAnsi="Times New Roman" w:cs="Times New Roman"/>
          <w:b/>
        </w:rPr>
        <w:t>Technical Documentation Development</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spacing w:val="-3"/>
        </w:rPr>
        <w:t xml:space="preserve">Develop, improve </w:t>
      </w:r>
      <w:r w:rsidRPr="009A3F84">
        <w:rPr>
          <w:rFonts w:ascii="Times New Roman" w:eastAsia="Times New Roman" w:hAnsi="Times New Roman" w:cs="Times New Roman"/>
        </w:rPr>
        <w:t xml:space="preserve">or modify </w:t>
      </w:r>
      <w:r w:rsidRPr="009A3F84">
        <w:rPr>
          <w:rFonts w:ascii="Times New Roman" w:eastAsia="Times New Roman" w:hAnsi="Times New Roman" w:cs="Times New Roman"/>
          <w:spacing w:val="-3"/>
        </w:rPr>
        <w:t xml:space="preserve">designs, </w:t>
      </w:r>
      <w:r w:rsidRPr="009A3F84">
        <w:rPr>
          <w:rFonts w:ascii="Times New Roman" w:eastAsia="Times New Roman" w:hAnsi="Times New Roman" w:cs="Times New Roman"/>
          <w:spacing w:val="-4"/>
        </w:rPr>
        <w:t xml:space="preserve">standards, specifications, </w:t>
      </w:r>
      <w:r w:rsidRPr="009A3F84">
        <w:rPr>
          <w:rFonts w:ascii="Times New Roman" w:eastAsia="Times New Roman" w:hAnsi="Times New Roman" w:cs="Times New Roman"/>
          <w:spacing w:val="-3"/>
        </w:rPr>
        <w:t xml:space="preserve">methods, </w:t>
      </w:r>
      <w:r w:rsidRPr="009A3F84">
        <w:rPr>
          <w:rFonts w:ascii="Times New Roman" w:eastAsia="Times New Roman" w:hAnsi="Times New Roman" w:cs="Times New Roman"/>
          <w:spacing w:val="-4"/>
        </w:rPr>
        <w:t xml:space="preserve">solutions, </w:t>
      </w:r>
      <w:r w:rsidRPr="009A3F84">
        <w:rPr>
          <w:rFonts w:ascii="Times New Roman" w:eastAsia="Times New Roman" w:hAnsi="Times New Roman" w:cs="Times New Roman"/>
          <w:spacing w:val="-3"/>
        </w:rPr>
        <w:t xml:space="preserve">models, </w:t>
      </w:r>
      <w:r w:rsidRPr="009A3F84">
        <w:rPr>
          <w:rFonts w:ascii="Times New Roman" w:eastAsia="Times New Roman" w:hAnsi="Times New Roman" w:cs="Times New Roman"/>
          <w:spacing w:val="-4"/>
        </w:rPr>
        <w:t xml:space="preserve">applications, </w:t>
      </w:r>
      <w:r w:rsidRPr="009A3F84">
        <w:rPr>
          <w:rFonts w:ascii="Times New Roman" w:eastAsia="Times New Roman" w:hAnsi="Times New Roman" w:cs="Times New Roman"/>
          <w:spacing w:val="-3"/>
        </w:rPr>
        <w:t xml:space="preserve">systems, </w:t>
      </w:r>
      <w:r w:rsidRPr="009A3F84">
        <w:rPr>
          <w:rFonts w:ascii="Times New Roman" w:eastAsia="Times New Roman" w:hAnsi="Times New Roman" w:cs="Times New Roman"/>
          <w:spacing w:val="-4"/>
        </w:rPr>
        <w:t xml:space="preserve">configurations, </w:t>
      </w:r>
      <w:r w:rsidRPr="009A3F84">
        <w:rPr>
          <w:rFonts w:ascii="Times New Roman" w:eastAsia="Times New Roman" w:hAnsi="Times New Roman" w:cs="Times New Roman"/>
          <w:spacing w:val="-3"/>
        </w:rPr>
        <w:t>agents, formulas, practices,</w:t>
      </w:r>
      <w:r w:rsidRPr="009A3F84">
        <w:rPr>
          <w:rFonts w:ascii="Times New Roman" w:eastAsia="Times New Roman" w:hAnsi="Times New Roman" w:cs="Times New Roman"/>
          <w:spacing w:val="-1"/>
        </w:rPr>
        <w:t xml:space="preserve"> </w:t>
      </w:r>
      <w:r w:rsidRPr="009A3F84">
        <w:rPr>
          <w:rFonts w:ascii="Times New Roman" w:eastAsia="Times New Roman" w:hAnsi="Times New Roman" w:cs="Times New Roman"/>
          <w:spacing w:val="-4"/>
        </w:rPr>
        <w:t>processes.</w:t>
      </w:r>
    </w:p>
    <w:p w14:paraId="7CE9B98C"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430" w:hanging="180"/>
        <w:rPr>
          <w:rFonts w:ascii="Times New Roman" w:eastAsia="Times New Roman" w:hAnsi="Times New Roman" w:cs="Times New Roman"/>
        </w:rPr>
      </w:pPr>
      <w:r w:rsidRPr="009A3F84">
        <w:rPr>
          <w:rFonts w:ascii="Times New Roman" w:eastAsia="Times New Roman" w:hAnsi="Times New Roman" w:cs="Times New Roman"/>
          <w:b/>
        </w:rPr>
        <w:t>Technical Analysis/Evaluation</w:t>
      </w:r>
      <w:r w:rsidRPr="009A3F84">
        <w:rPr>
          <w:rFonts w:ascii="Times New Roman" w:eastAsia="Times New Roman" w:hAnsi="Times New Roman" w:cs="Times New Roman"/>
          <w:spacing w:val="-4"/>
        </w:rPr>
        <w:t xml:space="preserve">. Analyze, </w:t>
      </w:r>
      <w:r w:rsidRPr="009A3F84">
        <w:rPr>
          <w:rFonts w:ascii="Times New Roman" w:eastAsia="Times New Roman" w:hAnsi="Times New Roman" w:cs="Times New Roman"/>
          <w:spacing w:val="-3"/>
        </w:rPr>
        <w:t xml:space="preserve">review, </w:t>
      </w:r>
      <w:r w:rsidRPr="009A3F84">
        <w:rPr>
          <w:rFonts w:ascii="Times New Roman" w:eastAsia="Times New Roman" w:hAnsi="Times New Roman" w:cs="Times New Roman"/>
          <w:spacing w:val="-4"/>
        </w:rPr>
        <w:t xml:space="preserve">demonstrate, evaluate, </w:t>
      </w:r>
      <w:r w:rsidRPr="009A3F84">
        <w:rPr>
          <w:rFonts w:ascii="Times New Roman" w:eastAsia="Times New Roman" w:hAnsi="Times New Roman" w:cs="Times New Roman"/>
          <w:spacing w:val="-3"/>
        </w:rPr>
        <w:t xml:space="preserve">validate, and </w:t>
      </w:r>
      <w:r w:rsidRPr="009A3F84">
        <w:rPr>
          <w:rFonts w:ascii="Times New Roman" w:eastAsia="Times New Roman" w:hAnsi="Times New Roman" w:cs="Times New Roman"/>
        </w:rPr>
        <w:t xml:space="preserve">test </w:t>
      </w:r>
      <w:r w:rsidRPr="009A3F84">
        <w:rPr>
          <w:rFonts w:ascii="Times New Roman" w:eastAsia="Times New Roman" w:hAnsi="Times New Roman" w:cs="Times New Roman"/>
          <w:spacing w:val="-3"/>
        </w:rPr>
        <w:t xml:space="preserve">various </w:t>
      </w:r>
      <w:r w:rsidRPr="009A3F84">
        <w:rPr>
          <w:rFonts w:ascii="Times New Roman" w:eastAsia="Times New Roman" w:hAnsi="Times New Roman" w:cs="Times New Roman"/>
          <w:spacing w:val="-4"/>
        </w:rPr>
        <w:t xml:space="preserve">designs, </w:t>
      </w:r>
      <w:r w:rsidRPr="009A3F84">
        <w:rPr>
          <w:rFonts w:ascii="Times New Roman" w:eastAsia="Times New Roman" w:hAnsi="Times New Roman" w:cs="Times New Roman"/>
          <w:spacing w:val="-3"/>
        </w:rPr>
        <w:t xml:space="preserve">methods, materials, </w:t>
      </w:r>
      <w:r w:rsidRPr="009A3F84">
        <w:rPr>
          <w:rFonts w:ascii="Times New Roman" w:eastAsia="Times New Roman" w:hAnsi="Times New Roman" w:cs="Times New Roman"/>
          <w:spacing w:val="-4"/>
        </w:rPr>
        <w:t xml:space="preserve">discoveries, </w:t>
      </w:r>
      <w:r w:rsidRPr="009A3F84">
        <w:rPr>
          <w:rFonts w:ascii="Times New Roman" w:eastAsia="Times New Roman" w:hAnsi="Times New Roman" w:cs="Times New Roman"/>
          <w:spacing w:val="-3"/>
        </w:rPr>
        <w:t xml:space="preserve">agents, </w:t>
      </w:r>
      <w:r w:rsidRPr="009A3F84">
        <w:rPr>
          <w:rFonts w:ascii="Times New Roman" w:eastAsia="Times New Roman" w:hAnsi="Times New Roman" w:cs="Times New Roman"/>
          <w:spacing w:val="-4"/>
        </w:rPr>
        <w:t xml:space="preserve">formulas, </w:t>
      </w:r>
      <w:r w:rsidRPr="009A3F84">
        <w:rPr>
          <w:rFonts w:ascii="Times New Roman" w:eastAsia="Times New Roman" w:hAnsi="Times New Roman" w:cs="Times New Roman"/>
          <w:spacing w:val="-3"/>
        </w:rPr>
        <w:t xml:space="preserve">models, </w:t>
      </w:r>
      <w:r w:rsidRPr="009A3F84">
        <w:rPr>
          <w:rFonts w:ascii="Times New Roman" w:eastAsia="Times New Roman" w:hAnsi="Times New Roman" w:cs="Times New Roman"/>
          <w:spacing w:val="-4"/>
        </w:rPr>
        <w:t xml:space="preserve">applications, systems, </w:t>
      </w:r>
      <w:r w:rsidRPr="009A3F84">
        <w:rPr>
          <w:rFonts w:ascii="Times New Roman" w:eastAsia="Times New Roman" w:hAnsi="Times New Roman" w:cs="Times New Roman"/>
          <w:spacing w:val="-3"/>
        </w:rPr>
        <w:t xml:space="preserve">tools, </w:t>
      </w:r>
      <w:r w:rsidRPr="009A3F84">
        <w:rPr>
          <w:rFonts w:ascii="Times New Roman" w:eastAsia="Times New Roman" w:hAnsi="Times New Roman" w:cs="Times New Roman"/>
          <w:spacing w:val="-4"/>
        </w:rPr>
        <w:t xml:space="preserve">surveys, configurations, </w:t>
      </w:r>
      <w:r w:rsidRPr="009A3F84">
        <w:rPr>
          <w:rFonts w:ascii="Times New Roman" w:eastAsia="Times New Roman" w:hAnsi="Times New Roman" w:cs="Times New Roman"/>
          <w:spacing w:val="-3"/>
        </w:rPr>
        <w:t xml:space="preserve">practices, </w:t>
      </w:r>
      <w:r w:rsidRPr="009A3F84">
        <w:rPr>
          <w:rFonts w:ascii="Times New Roman" w:eastAsia="Times New Roman" w:hAnsi="Times New Roman" w:cs="Times New Roman"/>
          <w:spacing w:val="-4"/>
        </w:rPr>
        <w:t xml:space="preserve">processes, </w:t>
      </w:r>
      <w:r w:rsidRPr="009A3F84">
        <w:rPr>
          <w:rFonts w:ascii="Times New Roman" w:eastAsia="Times New Roman" w:hAnsi="Times New Roman" w:cs="Times New Roman"/>
        </w:rPr>
        <w:t xml:space="preserve">or </w:t>
      </w:r>
      <w:r w:rsidRPr="009A3F84">
        <w:rPr>
          <w:rFonts w:ascii="Times New Roman" w:eastAsia="Times New Roman" w:hAnsi="Times New Roman" w:cs="Times New Roman"/>
          <w:spacing w:val="-3"/>
        </w:rPr>
        <w:t>other</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spacing w:val="-4"/>
        </w:rPr>
        <w:t>technologies.</w:t>
      </w:r>
    </w:p>
    <w:p w14:paraId="2D802C04"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150" w:hanging="180"/>
        <w:rPr>
          <w:rFonts w:ascii="Times New Roman" w:eastAsia="Times New Roman" w:hAnsi="Times New Roman" w:cs="Times New Roman"/>
        </w:rPr>
      </w:pPr>
      <w:r w:rsidRPr="009A3F84">
        <w:rPr>
          <w:rFonts w:ascii="Times New Roman" w:eastAsia="Times New Roman" w:hAnsi="Times New Roman" w:cs="Times New Roman"/>
          <w:b/>
        </w:rPr>
        <w:t>Data Management Support</w:t>
      </w:r>
      <w:r w:rsidRPr="009A3F84">
        <w:rPr>
          <w:rFonts w:ascii="Times New Roman" w:eastAsia="Times New Roman" w:hAnsi="Times New Roman" w:cs="Times New Roman"/>
          <w:spacing w:val="-3"/>
        </w:rPr>
        <w:t xml:space="preserve">. Support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4"/>
        </w:rPr>
        <w:t xml:space="preserve">development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data </w:t>
      </w:r>
      <w:r w:rsidRPr="009A3F84">
        <w:rPr>
          <w:rFonts w:ascii="Times New Roman" w:eastAsia="Times New Roman" w:hAnsi="Times New Roman" w:cs="Times New Roman"/>
          <w:spacing w:val="-4"/>
        </w:rPr>
        <w:t xml:space="preserve">management </w:t>
      </w:r>
      <w:r w:rsidRPr="009A3F84">
        <w:rPr>
          <w:rFonts w:ascii="Times New Roman" w:eastAsia="Times New Roman" w:hAnsi="Times New Roman" w:cs="Times New Roman"/>
          <w:spacing w:val="-3"/>
        </w:rPr>
        <w:t xml:space="preserve">portions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 xml:space="preserve">acquisition documentation; </w:t>
      </w:r>
      <w:r w:rsidRPr="009A3F84">
        <w:rPr>
          <w:rFonts w:ascii="Times New Roman" w:eastAsia="Times New Roman" w:hAnsi="Times New Roman" w:cs="Times New Roman"/>
          <w:spacing w:val="-3"/>
        </w:rPr>
        <w:t xml:space="preserve">track and </w:t>
      </w:r>
      <w:r w:rsidRPr="009A3F84">
        <w:rPr>
          <w:rFonts w:ascii="Times New Roman" w:eastAsia="Times New Roman" w:hAnsi="Times New Roman" w:cs="Times New Roman"/>
          <w:spacing w:val="-4"/>
        </w:rPr>
        <w:t xml:space="preserve">report acquisition </w:t>
      </w:r>
      <w:r w:rsidRPr="009A3F84">
        <w:rPr>
          <w:rFonts w:ascii="Times New Roman" w:eastAsia="Times New Roman" w:hAnsi="Times New Roman" w:cs="Times New Roman"/>
          <w:spacing w:val="-3"/>
        </w:rPr>
        <w:t xml:space="preserve">data delivery status; attend and </w:t>
      </w:r>
      <w:r w:rsidRPr="009A3F84">
        <w:rPr>
          <w:rFonts w:ascii="Times New Roman" w:eastAsia="Times New Roman" w:hAnsi="Times New Roman" w:cs="Times New Roman"/>
          <w:spacing w:val="-4"/>
        </w:rPr>
        <w:t xml:space="preserve">participate </w:t>
      </w:r>
      <w:r w:rsidRPr="009A3F84">
        <w:rPr>
          <w:rFonts w:ascii="Times New Roman" w:eastAsia="Times New Roman" w:hAnsi="Times New Roman" w:cs="Times New Roman"/>
        </w:rPr>
        <w:t xml:space="preserve">in </w:t>
      </w:r>
      <w:r w:rsidRPr="009A3F84">
        <w:rPr>
          <w:rFonts w:ascii="Times New Roman" w:eastAsia="Times New Roman" w:hAnsi="Times New Roman" w:cs="Times New Roman"/>
          <w:spacing w:val="-3"/>
        </w:rPr>
        <w:t xml:space="preserve">pre- and </w:t>
      </w:r>
      <w:r w:rsidRPr="009A3F84">
        <w:rPr>
          <w:rFonts w:ascii="Times New Roman" w:eastAsia="Times New Roman" w:hAnsi="Times New Roman" w:cs="Times New Roman"/>
          <w:spacing w:val="-4"/>
        </w:rPr>
        <w:t xml:space="preserve">post-award </w:t>
      </w:r>
      <w:r w:rsidRPr="009A3F84">
        <w:rPr>
          <w:rFonts w:ascii="Times New Roman" w:eastAsia="Times New Roman" w:hAnsi="Times New Roman" w:cs="Times New Roman"/>
          <w:spacing w:val="-3"/>
        </w:rPr>
        <w:t xml:space="preserve">data and </w:t>
      </w:r>
      <w:r w:rsidRPr="009A3F84">
        <w:rPr>
          <w:rFonts w:ascii="Times New Roman" w:eastAsia="Times New Roman" w:hAnsi="Times New Roman" w:cs="Times New Roman"/>
          <w:spacing w:val="-4"/>
        </w:rPr>
        <w:t xml:space="preserve">program reviews </w:t>
      </w:r>
      <w:r w:rsidRPr="009A3F84">
        <w:rPr>
          <w:rFonts w:ascii="Times New Roman" w:eastAsia="Times New Roman" w:hAnsi="Times New Roman" w:cs="Times New Roman"/>
          <w:spacing w:val="-3"/>
        </w:rPr>
        <w:t xml:space="preserve">and provide </w:t>
      </w:r>
      <w:r w:rsidRPr="009A3F84">
        <w:rPr>
          <w:rFonts w:ascii="Times New Roman" w:eastAsia="Times New Roman" w:hAnsi="Times New Roman" w:cs="Times New Roman"/>
          <w:spacing w:val="-4"/>
        </w:rPr>
        <w:t xml:space="preserve">findings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recommendations; </w:t>
      </w:r>
      <w:r w:rsidRPr="009A3F84">
        <w:rPr>
          <w:rFonts w:ascii="Times New Roman" w:eastAsia="Times New Roman" w:hAnsi="Times New Roman" w:cs="Times New Roman"/>
          <w:spacing w:val="-3"/>
        </w:rPr>
        <w:t xml:space="preserve">submission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data </w:t>
      </w:r>
      <w:r w:rsidRPr="009A3F84">
        <w:rPr>
          <w:rFonts w:ascii="Times New Roman" w:eastAsia="Times New Roman" w:hAnsi="Times New Roman" w:cs="Times New Roman"/>
          <w:spacing w:val="-4"/>
        </w:rPr>
        <w:t xml:space="preserve">accession </w:t>
      </w:r>
      <w:r w:rsidRPr="009A3F84">
        <w:rPr>
          <w:rFonts w:ascii="Times New Roman" w:eastAsia="Times New Roman" w:hAnsi="Times New Roman" w:cs="Times New Roman"/>
          <w:spacing w:val="-3"/>
        </w:rPr>
        <w:t xml:space="preserve">lists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all internally generated </w:t>
      </w:r>
      <w:r w:rsidRPr="009A3F84">
        <w:rPr>
          <w:rFonts w:ascii="Times New Roman" w:eastAsia="Times New Roman" w:hAnsi="Times New Roman" w:cs="Times New Roman"/>
          <w:spacing w:val="-4"/>
        </w:rPr>
        <w:t xml:space="preserve">documents developed </w:t>
      </w:r>
      <w:r w:rsidRPr="009A3F84">
        <w:rPr>
          <w:rFonts w:ascii="Times New Roman" w:eastAsia="Times New Roman" w:hAnsi="Times New Roman" w:cs="Times New Roman"/>
          <w:spacing w:val="-3"/>
        </w:rPr>
        <w:t xml:space="preserve">in the </w:t>
      </w:r>
      <w:r w:rsidRPr="009A3F84">
        <w:rPr>
          <w:rFonts w:ascii="Times New Roman" w:eastAsia="Times New Roman" w:hAnsi="Times New Roman" w:cs="Times New Roman"/>
          <w:spacing w:val="-4"/>
        </w:rPr>
        <w:t xml:space="preserve">performance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this </w:t>
      </w:r>
      <w:r w:rsidRPr="009A3F84">
        <w:rPr>
          <w:rFonts w:ascii="Times New Roman" w:eastAsia="Times New Roman" w:hAnsi="Times New Roman" w:cs="Times New Roman"/>
          <w:spacing w:val="-4"/>
        </w:rPr>
        <w:t xml:space="preserve">contract, </w:t>
      </w:r>
      <w:r w:rsidRPr="009A3F84">
        <w:rPr>
          <w:rFonts w:ascii="Times New Roman" w:eastAsia="Times New Roman" w:hAnsi="Times New Roman" w:cs="Times New Roman"/>
          <w:spacing w:val="-3"/>
        </w:rPr>
        <w:t xml:space="preserve">and develop and maintain paper and </w:t>
      </w:r>
      <w:r w:rsidRPr="009A3F84">
        <w:rPr>
          <w:rFonts w:ascii="Times New Roman" w:eastAsia="Times New Roman" w:hAnsi="Times New Roman" w:cs="Times New Roman"/>
          <w:spacing w:val="-4"/>
        </w:rPr>
        <w:t xml:space="preserve">automated </w:t>
      </w:r>
      <w:r w:rsidRPr="009A3F84">
        <w:rPr>
          <w:rFonts w:ascii="Times New Roman" w:eastAsia="Times New Roman" w:hAnsi="Times New Roman" w:cs="Times New Roman"/>
          <w:spacing w:val="-3"/>
        </w:rPr>
        <w:t xml:space="preserve">archival systems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all </w:t>
      </w:r>
      <w:r w:rsidRPr="009A3F84">
        <w:rPr>
          <w:rFonts w:ascii="Times New Roman" w:eastAsia="Times New Roman" w:hAnsi="Times New Roman" w:cs="Times New Roman"/>
          <w:spacing w:val="-4"/>
        </w:rPr>
        <w:t>documentation.</w:t>
      </w:r>
    </w:p>
    <w:p w14:paraId="29256E8B"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501" w:hanging="180"/>
        <w:rPr>
          <w:rFonts w:ascii="Times New Roman" w:eastAsia="Times New Roman" w:hAnsi="Times New Roman" w:cs="Times New Roman"/>
        </w:rPr>
      </w:pPr>
      <w:r w:rsidRPr="009A3F84">
        <w:rPr>
          <w:rFonts w:ascii="Times New Roman" w:eastAsia="Times New Roman" w:hAnsi="Times New Roman" w:cs="Times New Roman"/>
          <w:b/>
        </w:rPr>
        <w:t>Plans and Frameworks</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spacing w:val="-3"/>
        </w:rPr>
        <w:t xml:space="preserve">Support </w:t>
      </w:r>
      <w:r w:rsidRPr="009A3F84">
        <w:rPr>
          <w:rFonts w:ascii="Times New Roman" w:eastAsia="Times New Roman" w:hAnsi="Times New Roman" w:cs="Times New Roman"/>
          <w:spacing w:val="-4"/>
        </w:rPr>
        <w:t xml:space="preserve">government activities </w:t>
      </w:r>
      <w:r w:rsidRPr="009A3F84">
        <w:rPr>
          <w:rFonts w:ascii="Times New Roman" w:eastAsia="Times New Roman" w:hAnsi="Times New Roman" w:cs="Times New Roman"/>
          <w:spacing w:val="-3"/>
        </w:rPr>
        <w:t xml:space="preserve">to </w:t>
      </w:r>
      <w:r w:rsidRPr="009A3F84">
        <w:rPr>
          <w:rFonts w:ascii="Times New Roman" w:eastAsia="Times New Roman" w:hAnsi="Times New Roman" w:cs="Times New Roman"/>
          <w:spacing w:val="-4"/>
        </w:rPr>
        <w:t xml:space="preserve">develop </w:t>
      </w:r>
      <w:r w:rsidRPr="009A3F84">
        <w:rPr>
          <w:rFonts w:ascii="Times New Roman" w:eastAsia="Times New Roman" w:hAnsi="Times New Roman" w:cs="Times New Roman"/>
          <w:spacing w:val="-3"/>
        </w:rPr>
        <w:t xml:space="preserve">and/or </w:t>
      </w:r>
      <w:r w:rsidRPr="009A3F84">
        <w:rPr>
          <w:rFonts w:ascii="Times New Roman" w:eastAsia="Times New Roman" w:hAnsi="Times New Roman" w:cs="Times New Roman"/>
        </w:rPr>
        <w:t xml:space="preserve">modify </w:t>
      </w:r>
      <w:r w:rsidRPr="009A3F84">
        <w:rPr>
          <w:rFonts w:ascii="Times New Roman" w:eastAsia="Times New Roman" w:hAnsi="Times New Roman" w:cs="Times New Roman"/>
          <w:spacing w:val="-3"/>
        </w:rPr>
        <w:t xml:space="preserve">plans, </w:t>
      </w:r>
      <w:r w:rsidRPr="009A3F84">
        <w:rPr>
          <w:rFonts w:ascii="Times New Roman" w:eastAsia="Times New Roman" w:hAnsi="Times New Roman" w:cs="Times New Roman"/>
          <w:spacing w:val="-4"/>
        </w:rPr>
        <w:lastRenderedPageBreak/>
        <w:t xml:space="preserve">architectures, frameworks, protocols, tactics, </w:t>
      </w:r>
      <w:r w:rsidRPr="009A3F84">
        <w:rPr>
          <w:rFonts w:ascii="Times New Roman" w:eastAsia="Times New Roman" w:hAnsi="Times New Roman" w:cs="Times New Roman"/>
          <w:spacing w:val="-3"/>
        </w:rPr>
        <w:t xml:space="preserve">policies, </w:t>
      </w:r>
      <w:r w:rsidRPr="009A3F84">
        <w:rPr>
          <w:rFonts w:ascii="Times New Roman" w:eastAsia="Times New Roman" w:hAnsi="Times New Roman" w:cs="Times New Roman"/>
          <w:spacing w:val="-4"/>
        </w:rPr>
        <w:t xml:space="preserve">procedures, </w:t>
      </w:r>
      <w:r w:rsidRPr="009A3F84">
        <w:rPr>
          <w:rFonts w:ascii="Times New Roman" w:eastAsia="Times New Roman" w:hAnsi="Times New Roman" w:cs="Times New Roman"/>
          <w:spacing w:val="-3"/>
        </w:rPr>
        <w:t xml:space="preserve">manuals, guides, </w:t>
      </w:r>
      <w:r w:rsidRPr="009A3F84">
        <w:rPr>
          <w:rFonts w:ascii="Times New Roman" w:eastAsia="Times New Roman" w:hAnsi="Times New Roman" w:cs="Times New Roman"/>
        </w:rPr>
        <w:t>or</w:t>
      </w:r>
      <w:r w:rsidRPr="009A3F84">
        <w:rPr>
          <w:rFonts w:ascii="Times New Roman" w:eastAsia="Times New Roman" w:hAnsi="Times New Roman" w:cs="Times New Roman"/>
          <w:spacing w:val="22"/>
        </w:rPr>
        <w:t xml:space="preserve"> </w:t>
      </w:r>
      <w:r w:rsidRPr="009A3F84">
        <w:rPr>
          <w:rFonts w:ascii="Times New Roman" w:eastAsia="Times New Roman" w:hAnsi="Times New Roman" w:cs="Times New Roman"/>
          <w:spacing w:val="-4"/>
        </w:rPr>
        <w:t>strategies.</w:t>
      </w:r>
    </w:p>
    <w:p w14:paraId="1C0EA337"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931" w:hanging="180"/>
        <w:rPr>
          <w:rFonts w:ascii="Times New Roman" w:eastAsia="Times New Roman" w:hAnsi="Times New Roman" w:cs="Times New Roman"/>
        </w:rPr>
      </w:pPr>
      <w:r w:rsidRPr="009A3F84">
        <w:rPr>
          <w:rFonts w:ascii="Times New Roman" w:eastAsia="Times New Roman" w:hAnsi="Times New Roman" w:cs="Times New Roman"/>
          <w:b/>
        </w:rPr>
        <w:t>Research and Analysis</w:t>
      </w:r>
      <w:r w:rsidRPr="009A3F84">
        <w:rPr>
          <w:rFonts w:ascii="Times New Roman" w:eastAsia="Times New Roman" w:hAnsi="Times New Roman" w:cs="Times New Roman"/>
          <w:spacing w:val="-3"/>
        </w:rPr>
        <w:t xml:space="preserve">. </w:t>
      </w:r>
      <w:r w:rsidRPr="009A3F84">
        <w:rPr>
          <w:rFonts w:ascii="Times New Roman" w:eastAsia="Times New Roman" w:hAnsi="Times New Roman" w:cs="Times New Roman"/>
          <w:spacing w:val="-4"/>
        </w:rPr>
        <w:t xml:space="preserve">Perform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document assessments, analyses, </w:t>
      </w:r>
      <w:r w:rsidRPr="009A3F84">
        <w:rPr>
          <w:rFonts w:ascii="Times New Roman" w:eastAsia="Times New Roman" w:hAnsi="Times New Roman" w:cs="Times New Roman"/>
          <w:spacing w:val="-3"/>
        </w:rPr>
        <w:t xml:space="preserve">studies, </w:t>
      </w:r>
      <w:r w:rsidRPr="009A3F84">
        <w:rPr>
          <w:rFonts w:ascii="Times New Roman" w:eastAsia="Times New Roman" w:hAnsi="Times New Roman" w:cs="Times New Roman"/>
          <w:spacing w:val="-4"/>
        </w:rPr>
        <w:t xml:space="preserve">reports, </w:t>
      </w:r>
      <w:r w:rsidRPr="009A3F84">
        <w:rPr>
          <w:rFonts w:ascii="Times New Roman" w:eastAsia="Times New Roman" w:hAnsi="Times New Roman" w:cs="Times New Roman"/>
          <w:spacing w:val="-3"/>
        </w:rPr>
        <w:t xml:space="preserve">reviews, </w:t>
      </w:r>
      <w:r w:rsidRPr="009A3F84">
        <w:rPr>
          <w:rFonts w:ascii="Times New Roman" w:eastAsia="Times New Roman" w:hAnsi="Times New Roman" w:cs="Times New Roman"/>
          <w:spacing w:val="-4"/>
        </w:rPr>
        <w:t xml:space="preserve">estimates, surveys, </w:t>
      </w:r>
      <w:r w:rsidRPr="009A3F84">
        <w:rPr>
          <w:rFonts w:ascii="Times New Roman" w:eastAsia="Times New Roman" w:hAnsi="Times New Roman" w:cs="Times New Roman"/>
        </w:rPr>
        <w:t xml:space="preserve">or </w:t>
      </w:r>
      <w:r w:rsidRPr="009A3F84">
        <w:rPr>
          <w:rFonts w:ascii="Times New Roman" w:eastAsia="Times New Roman" w:hAnsi="Times New Roman" w:cs="Times New Roman"/>
          <w:spacing w:val="-4"/>
        </w:rPr>
        <w:t xml:space="preserve">investigations </w:t>
      </w:r>
      <w:r w:rsidRPr="009A3F84">
        <w:rPr>
          <w:rFonts w:ascii="Times New Roman" w:eastAsia="Times New Roman" w:hAnsi="Times New Roman" w:cs="Times New Roman"/>
        </w:rPr>
        <w:t xml:space="preserve">in </w:t>
      </w:r>
      <w:r w:rsidRPr="009A3F84">
        <w:rPr>
          <w:rFonts w:ascii="Times New Roman" w:eastAsia="Times New Roman" w:hAnsi="Times New Roman" w:cs="Times New Roman"/>
          <w:spacing w:val="-3"/>
        </w:rPr>
        <w:t xml:space="preserve">support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government-led</w:t>
      </w:r>
      <w:r w:rsidRPr="009A3F84">
        <w:rPr>
          <w:rFonts w:ascii="Times New Roman" w:eastAsia="Times New Roman" w:hAnsi="Times New Roman" w:cs="Times New Roman"/>
          <w:spacing w:val="2"/>
        </w:rPr>
        <w:t xml:space="preserve"> </w:t>
      </w:r>
      <w:r w:rsidRPr="009A3F84">
        <w:rPr>
          <w:rFonts w:ascii="Times New Roman" w:eastAsia="Times New Roman" w:hAnsi="Times New Roman" w:cs="Times New Roman"/>
          <w:spacing w:val="-4"/>
        </w:rPr>
        <w:t>activities.</w:t>
      </w:r>
    </w:p>
    <w:p w14:paraId="78982ADA"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right="492" w:hanging="180"/>
        <w:rPr>
          <w:rFonts w:ascii="Times New Roman" w:eastAsia="Times New Roman" w:hAnsi="Times New Roman" w:cs="Times New Roman"/>
        </w:rPr>
      </w:pPr>
      <w:r w:rsidRPr="009A3F84">
        <w:rPr>
          <w:rFonts w:ascii="Times New Roman" w:eastAsia="Times New Roman" w:hAnsi="Times New Roman" w:cs="Times New Roman"/>
          <w:b/>
          <w:spacing w:val="-4"/>
        </w:rPr>
        <w:t xml:space="preserve">Operations </w:t>
      </w:r>
      <w:r w:rsidRPr="009A3F84">
        <w:rPr>
          <w:rFonts w:ascii="Times New Roman" w:eastAsia="Times New Roman" w:hAnsi="Times New Roman" w:cs="Times New Roman"/>
          <w:b/>
          <w:spacing w:val="-3"/>
        </w:rPr>
        <w:t xml:space="preserve">and Support </w:t>
      </w:r>
      <w:r w:rsidRPr="009A3F84">
        <w:rPr>
          <w:rFonts w:ascii="Times New Roman" w:eastAsia="Times New Roman" w:hAnsi="Times New Roman" w:cs="Times New Roman"/>
          <w:b/>
          <w:spacing w:val="-4"/>
        </w:rPr>
        <w:t>Development Analysis</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spacing w:val="-3"/>
        </w:rPr>
        <w:t xml:space="preserve">Provide </w:t>
      </w:r>
      <w:r w:rsidRPr="009A3F84">
        <w:rPr>
          <w:rFonts w:ascii="Times New Roman" w:eastAsia="Times New Roman" w:hAnsi="Times New Roman" w:cs="Times New Roman"/>
          <w:spacing w:val="-4"/>
        </w:rPr>
        <w:t xml:space="preserve">analysis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 xml:space="preserve">operations </w:t>
      </w:r>
      <w:r w:rsidRPr="009A3F84">
        <w:rPr>
          <w:rFonts w:ascii="Times New Roman" w:eastAsia="Times New Roman" w:hAnsi="Times New Roman" w:cs="Times New Roman"/>
          <w:spacing w:val="-3"/>
        </w:rPr>
        <w:t xml:space="preserve">and support activities. This </w:t>
      </w:r>
      <w:r w:rsidRPr="009A3F84">
        <w:rPr>
          <w:rFonts w:ascii="Times New Roman" w:eastAsia="Times New Roman" w:hAnsi="Times New Roman" w:cs="Times New Roman"/>
        </w:rPr>
        <w:t xml:space="preserve">may </w:t>
      </w:r>
      <w:r w:rsidRPr="009A3F84">
        <w:rPr>
          <w:rFonts w:ascii="Times New Roman" w:eastAsia="Times New Roman" w:hAnsi="Times New Roman" w:cs="Times New Roman"/>
          <w:spacing w:val="-3"/>
        </w:rPr>
        <w:t xml:space="preserve">include </w:t>
      </w:r>
      <w:r w:rsidRPr="009A3F84">
        <w:rPr>
          <w:rFonts w:ascii="Times New Roman" w:eastAsia="Times New Roman" w:hAnsi="Times New Roman" w:cs="Times New Roman"/>
          <w:spacing w:val="-4"/>
        </w:rPr>
        <w:t xml:space="preserve">analysis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 xml:space="preserve">current processes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procedures </w:t>
      </w:r>
      <w:r w:rsidRPr="009A3F84">
        <w:rPr>
          <w:rFonts w:ascii="Times New Roman" w:eastAsia="Times New Roman" w:hAnsi="Times New Roman" w:cs="Times New Roman"/>
        </w:rPr>
        <w:t xml:space="preserve">to </w:t>
      </w:r>
      <w:r w:rsidRPr="009A3F84">
        <w:rPr>
          <w:rFonts w:ascii="Times New Roman" w:eastAsia="Times New Roman" w:hAnsi="Times New Roman" w:cs="Times New Roman"/>
          <w:spacing w:val="-3"/>
        </w:rPr>
        <w:t xml:space="preserve">develop </w:t>
      </w:r>
      <w:r w:rsidRPr="009A3F84">
        <w:rPr>
          <w:rFonts w:ascii="Times New Roman" w:eastAsia="Times New Roman" w:hAnsi="Times New Roman" w:cs="Times New Roman"/>
          <w:spacing w:val="-4"/>
        </w:rPr>
        <w:t xml:space="preserve">recommendations </w:t>
      </w:r>
      <w:r w:rsidRPr="009A3F84">
        <w:rPr>
          <w:rFonts w:ascii="Times New Roman" w:eastAsia="Times New Roman" w:hAnsi="Times New Roman" w:cs="Times New Roman"/>
          <w:spacing w:val="-3"/>
        </w:rPr>
        <w:t xml:space="preserve">for potential </w:t>
      </w:r>
      <w:r w:rsidRPr="009A3F84">
        <w:rPr>
          <w:rFonts w:ascii="Times New Roman" w:eastAsia="Times New Roman" w:hAnsi="Times New Roman" w:cs="Times New Roman"/>
          <w:spacing w:val="-4"/>
        </w:rPr>
        <w:t xml:space="preserve">improvements,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implementation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those</w:t>
      </w:r>
      <w:r w:rsidRPr="009A3F84">
        <w:rPr>
          <w:rFonts w:ascii="Times New Roman" w:eastAsia="Times New Roman" w:hAnsi="Times New Roman" w:cs="Times New Roman"/>
          <w:spacing w:val="15"/>
        </w:rPr>
        <w:t xml:space="preserve"> </w:t>
      </w:r>
      <w:r w:rsidRPr="009A3F84">
        <w:rPr>
          <w:rFonts w:ascii="Times New Roman" w:eastAsia="Times New Roman" w:hAnsi="Times New Roman" w:cs="Times New Roman"/>
          <w:spacing w:val="-4"/>
        </w:rPr>
        <w:t>improvements.</w:t>
      </w:r>
    </w:p>
    <w:p w14:paraId="00B0DE0B" w14:textId="77777777" w:rsidR="009A3F84" w:rsidRPr="009A3F84" w:rsidRDefault="009A3F84" w:rsidP="009A3F84">
      <w:pPr>
        <w:widowControl w:val="0"/>
        <w:numPr>
          <w:ilvl w:val="0"/>
          <w:numId w:val="10"/>
        </w:numPr>
        <w:tabs>
          <w:tab w:val="left" w:pos="664"/>
        </w:tabs>
        <w:autoSpaceDE w:val="0"/>
        <w:autoSpaceDN w:val="0"/>
        <w:spacing w:after="0" w:line="240" w:lineRule="auto"/>
        <w:ind w:left="360" w:hanging="180"/>
        <w:rPr>
          <w:rFonts w:ascii="Times New Roman" w:eastAsia="Times New Roman" w:hAnsi="Times New Roman" w:cs="Times New Roman"/>
        </w:rPr>
      </w:pPr>
      <w:r w:rsidRPr="009A3F84">
        <w:rPr>
          <w:rFonts w:ascii="Times New Roman" w:eastAsia="Times New Roman" w:hAnsi="Times New Roman" w:cs="Times New Roman"/>
          <w:b/>
        </w:rPr>
        <w:t>Subject Matter Expertise</w:t>
      </w:r>
      <w:r w:rsidRPr="009A3F84">
        <w:rPr>
          <w:rFonts w:ascii="Times New Roman" w:eastAsia="Times New Roman" w:hAnsi="Times New Roman" w:cs="Times New Roman"/>
          <w:spacing w:val="-3"/>
        </w:rPr>
        <w:t xml:space="preserve">. Subject matter expertise and </w:t>
      </w:r>
      <w:r w:rsidRPr="009A3F84">
        <w:rPr>
          <w:rFonts w:ascii="Times New Roman" w:eastAsia="Times New Roman" w:hAnsi="Times New Roman" w:cs="Times New Roman"/>
          <w:spacing w:val="-4"/>
        </w:rPr>
        <w:t xml:space="preserve">consultants </w:t>
      </w:r>
      <w:r w:rsidRPr="009A3F84">
        <w:rPr>
          <w:rFonts w:ascii="Times New Roman" w:eastAsia="Times New Roman" w:hAnsi="Times New Roman" w:cs="Times New Roman"/>
        </w:rPr>
        <w:t>as</w:t>
      </w:r>
      <w:r w:rsidRPr="009A3F84">
        <w:rPr>
          <w:rFonts w:ascii="Times New Roman" w:eastAsia="Times New Roman" w:hAnsi="Times New Roman" w:cs="Times New Roman"/>
          <w:spacing w:val="-23"/>
        </w:rPr>
        <w:t xml:space="preserve"> </w:t>
      </w:r>
      <w:r w:rsidRPr="009A3F84">
        <w:rPr>
          <w:rFonts w:ascii="Times New Roman" w:eastAsia="Times New Roman" w:hAnsi="Times New Roman" w:cs="Times New Roman"/>
          <w:spacing w:val="-3"/>
        </w:rPr>
        <w:t>needed.</w:t>
      </w:r>
    </w:p>
    <w:p w14:paraId="1C42EE64" w14:textId="77777777" w:rsidR="009A3F84" w:rsidRPr="009A3F84" w:rsidRDefault="009A3F84" w:rsidP="009A3F84">
      <w:pPr>
        <w:widowControl w:val="0"/>
        <w:numPr>
          <w:ilvl w:val="0"/>
          <w:numId w:val="10"/>
        </w:numPr>
        <w:tabs>
          <w:tab w:val="left" w:pos="782"/>
        </w:tabs>
        <w:autoSpaceDE w:val="0"/>
        <w:autoSpaceDN w:val="0"/>
        <w:spacing w:after="0" w:line="240" w:lineRule="auto"/>
        <w:ind w:left="360" w:right="227" w:hanging="180"/>
        <w:rPr>
          <w:rFonts w:ascii="Times New Roman" w:eastAsia="Times New Roman" w:hAnsi="Times New Roman" w:cs="Times New Roman"/>
        </w:rPr>
      </w:pPr>
      <w:r w:rsidRPr="009A3F84">
        <w:rPr>
          <w:rFonts w:ascii="Times New Roman" w:eastAsia="Times New Roman" w:hAnsi="Times New Roman" w:cs="Times New Roman"/>
          <w:b/>
        </w:rPr>
        <w:t>Systems Engineering Support</w:t>
      </w:r>
      <w:r w:rsidRPr="009A3F84">
        <w:rPr>
          <w:rFonts w:ascii="Times New Roman" w:eastAsia="Times New Roman" w:hAnsi="Times New Roman" w:cs="Times New Roman"/>
          <w:spacing w:val="-3"/>
        </w:rPr>
        <w:t xml:space="preserve">. Provide systems </w:t>
      </w:r>
      <w:r w:rsidRPr="009A3F84">
        <w:rPr>
          <w:rFonts w:ascii="Times New Roman" w:eastAsia="Times New Roman" w:hAnsi="Times New Roman" w:cs="Times New Roman"/>
          <w:spacing w:val="-4"/>
        </w:rPr>
        <w:t xml:space="preserve">engineering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technical management </w:t>
      </w:r>
      <w:r w:rsidRPr="009A3F84">
        <w:rPr>
          <w:rFonts w:ascii="Times New Roman" w:eastAsia="Times New Roman" w:hAnsi="Times New Roman" w:cs="Times New Roman"/>
          <w:spacing w:val="-3"/>
        </w:rPr>
        <w:t xml:space="preserve">support to USSOCOM </w:t>
      </w:r>
      <w:r w:rsidRPr="009A3F84">
        <w:rPr>
          <w:rFonts w:ascii="Times New Roman" w:eastAsia="Times New Roman" w:hAnsi="Times New Roman" w:cs="Times New Roman"/>
          <w:spacing w:val="-4"/>
        </w:rPr>
        <w:t xml:space="preserve">acquisition programs </w:t>
      </w:r>
      <w:r w:rsidRPr="009A3F84">
        <w:rPr>
          <w:rFonts w:ascii="Times New Roman" w:eastAsia="Times New Roman" w:hAnsi="Times New Roman" w:cs="Times New Roman"/>
          <w:spacing w:val="-3"/>
        </w:rPr>
        <w:t xml:space="preserve">and projects, and test </w:t>
      </w:r>
      <w:r w:rsidRPr="009A3F84">
        <w:rPr>
          <w:rFonts w:ascii="Times New Roman" w:eastAsia="Times New Roman" w:hAnsi="Times New Roman" w:cs="Times New Roman"/>
          <w:spacing w:val="-4"/>
        </w:rPr>
        <w:t xml:space="preserve">facilities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physical</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spacing w:val="-4"/>
        </w:rPr>
        <w:t>structures.</w:t>
      </w:r>
    </w:p>
    <w:p w14:paraId="4EC0341E" w14:textId="77777777" w:rsidR="009A3F84" w:rsidRPr="009A3F84" w:rsidRDefault="009A3F84" w:rsidP="009A3F84">
      <w:pPr>
        <w:widowControl w:val="0"/>
        <w:numPr>
          <w:ilvl w:val="0"/>
          <w:numId w:val="10"/>
        </w:numPr>
        <w:tabs>
          <w:tab w:val="left" w:pos="782"/>
        </w:tabs>
        <w:autoSpaceDE w:val="0"/>
        <w:autoSpaceDN w:val="0"/>
        <w:spacing w:after="0" w:line="240" w:lineRule="auto"/>
        <w:ind w:left="360" w:right="165" w:hanging="180"/>
        <w:rPr>
          <w:rFonts w:ascii="Times New Roman" w:eastAsia="Times New Roman" w:hAnsi="Times New Roman" w:cs="Times New Roman"/>
        </w:rPr>
      </w:pPr>
      <w:r w:rsidRPr="009A3F84">
        <w:rPr>
          <w:rFonts w:ascii="Times New Roman" w:eastAsia="Times New Roman" w:hAnsi="Times New Roman" w:cs="Times New Roman"/>
          <w:b/>
        </w:rPr>
        <w:t>Test and Evaluation (T&amp;E) Support</w:t>
      </w:r>
      <w:r w:rsidRPr="009A3F84">
        <w:rPr>
          <w:rFonts w:ascii="Times New Roman" w:eastAsia="Times New Roman" w:hAnsi="Times New Roman" w:cs="Times New Roman"/>
          <w:spacing w:val="-3"/>
        </w:rPr>
        <w:t xml:space="preserve">. </w:t>
      </w:r>
      <w:r w:rsidRPr="009A3F84">
        <w:rPr>
          <w:rFonts w:ascii="Times New Roman" w:eastAsia="Times New Roman" w:hAnsi="Times New Roman" w:cs="Times New Roman"/>
          <w:spacing w:val="-4"/>
        </w:rPr>
        <w:t xml:space="preserve">Services </w:t>
      </w:r>
      <w:r w:rsidRPr="009A3F84">
        <w:rPr>
          <w:rFonts w:ascii="Times New Roman" w:eastAsia="Times New Roman" w:hAnsi="Times New Roman" w:cs="Times New Roman"/>
          <w:spacing w:val="-3"/>
        </w:rPr>
        <w:t xml:space="preserve">involve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4"/>
        </w:rPr>
        <w:t xml:space="preserve">application </w:t>
      </w:r>
      <w:r w:rsidRPr="009A3F84">
        <w:rPr>
          <w:rFonts w:ascii="Times New Roman" w:eastAsia="Times New Roman" w:hAnsi="Times New Roman" w:cs="Times New Roman"/>
          <w:spacing w:val="-3"/>
        </w:rPr>
        <w:t xml:space="preserve">of various </w:t>
      </w:r>
      <w:r w:rsidRPr="009A3F84">
        <w:rPr>
          <w:rFonts w:ascii="Times New Roman" w:eastAsia="Times New Roman" w:hAnsi="Times New Roman" w:cs="Times New Roman"/>
          <w:spacing w:val="-4"/>
        </w:rPr>
        <w:t xml:space="preserve">techniques demonstrating </w:t>
      </w:r>
      <w:r w:rsidRPr="009A3F84">
        <w:rPr>
          <w:rFonts w:ascii="Times New Roman" w:eastAsia="Times New Roman" w:hAnsi="Times New Roman" w:cs="Times New Roman"/>
          <w:spacing w:val="-3"/>
        </w:rPr>
        <w:t xml:space="preserve">that </w:t>
      </w:r>
      <w:r w:rsidRPr="009A3F84">
        <w:rPr>
          <w:rFonts w:ascii="Times New Roman" w:eastAsia="Times New Roman" w:hAnsi="Times New Roman" w:cs="Times New Roman"/>
        </w:rPr>
        <w:t xml:space="preserve">a </w:t>
      </w:r>
      <w:r w:rsidRPr="009A3F84">
        <w:rPr>
          <w:rFonts w:ascii="Times New Roman" w:eastAsia="Times New Roman" w:hAnsi="Times New Roman" w:cs="Times New Roman"/>
          <w:spacing w:val="-4"/>
        </w:rPr>
        <w:t xml:space="preserve">system (subsystem, program, project </w:t>
      </w:r>
      <w:r w:rsidRPr="009A3F84">
        <w:rPr>
          <w:rFonts w:ascii="Times New Roman" w:eastAsia="Times New Roman" w:hAnsi="Times New Roman" w:cs="Times New Roman"/>
        </w:rPr>
        <w:t xml:space="preserve">or </w:t>
      </w:r>
      <w:r w:rsidRPr="009A3F84">
        <w:rPr>
          <w:rFonts w:ascii="Times New Roman" w:eastAsia="Times New Roman" w:hAnsi="Times New Roman" w:cs="Times New Roman"/>
          <w:spacing w:val="-4"/>
        </w:rPr>
        <w:t xml:space="preserve">activity), </w:t>
      </w:r>
      <w:r w:rsidRPr="009A3F84">
        <w:rPr>
          <w:rFonts w:ascii="Times New Roman" w:eastAsia="Times New Roman" w:hAnsi="Times New Roman" w:cs="Times New Roman"/>
          <w:spacing w:val="-3"/>
        </w:rPr>
        <w:t xml:space="preserve">test site </w:t>
      </w:r>
      <w:r w:rsidRPr="009A3F84">
        <w:rPr>
          <w:rFonts w:ascii="Times New Roman" w:eastAsia="Times New Roman" w:hAnsi="Times New Roman" w:cs="Times New Roman"/>
        </w:rPr>
        <w:t xml:space="preserve">or </w:t>
      </w:r>
      <w:r w:rsidRPr="009A3F84">
        <w:rPr>
          <w:rFonts w:ascii="Times New Roman" w:eastAsia="Times New Roman" w:hAnsi="Times New Roman" w:cs="Times New Roman"/>
          <w:spacing w:val="-4"/>
        </w:rPr>
        <w:t xml:space="preserve">physical </w:t>
      </w:r>
      <w:r w:rsidRPr="009A3F84">
        <w:rPr>
          <w:rFonts w:ascii="Times New Roman" w:eastAsia="Times New Roman" w:hAnsi="Times New Roman" w:cs="Times New Roman"/>
          <w:spacing w:val="-3"/>
        </w:rPr>
        <w:t xml:space="preserve">structure </w:t>
      </w:r>
      <w:r w:rsidRPr="009A3F84">
        <w:rPr>
          <w:rFonts w:ascii="Times New Roman" w:eastAsia="Times New Roman" w:hAnsi="Times New Roman" w:cs="Times New Roman"/>
          <w:spacing w:val="-4"/>
        </w:rPr>
        <w:t xml:space="preserve">associated </w:t>
      </w:r>
      <w:r w:rsidRPr="009A3F84">
        <w:rPr>
          <w:rFonts w:ascii="Times New Roman" w:eastAsia="Times New Roman" w:hAnsi="Times New Roman" w:cs="Times New Roman"/>
          <w:spacing w:val="-3"/>
        </w:rPr>
        <w:t xml:space="preserve">with </w:t>
      </w:r>
      <w:r w:rsidRPr="009A3F84">
        <w:rPr>
          <w:rFonts w:ascii="Times New Roman" w:eastAsia="Times New Roman" w:hAnsi="Times New Roman" w:cs="Times New Roman"/>
          <w:spacing w:val="-4"/>
        </w:rPr>
        <w:t xml:space="preserve">National </w:t>
      </w:r>
      <w:r w:rsidRPr="009A3F84">
        <w:rPr>
          <w:rFonts w:ascii="Times New Roman" w:eastAsia="Times New Roman" w:hAnsi="Times New Roman" w:cs="Times New Roman"/>
          <w:spacing w:val="-3"/>
        </w:rPr>
        <w:t xml:space="preserve">Security Scenario Events performs </w:t>
      </w:r>
      <w:r w:rsidRPr="009A3F84">
        <w:rPr>
          <w:rFonts w:ascii="Times New Roman" w:eastAsia="Times New Roman" w:hAnsi="Times New Roman" w:cs="Times New Roman"/>
        </w:rPr>
        <w:t xml:space="preserve">in </w:t>
      </w:r>
      <w:r w:rsidRPr="009A3F84">
        <w:rPr>
          <w:rFonts w:ascii="Times New Roman" w:eastAsia="Times New Roman" w:hAnsi="Times New Roman" w:cs="Times New Roman"/>
          <w:spacing w:val="-4"/>
        </w:rPr>
        <w:t xml:space="preserve">accordance </w:t>
      </w:r>
      <w:r w:rsidRPr="009A3F84">
        <w:rPr>
          <w:rFonts w:ascii="Times New Roman" w:eastAsia="Times New Roman" w:hAnsi="Times New Roman" w:cs="Times New Roman"/>
          <w:spacing w:val="-3"/>
        </w:rPr>
        <w:t xml:space="preserve">with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4"/>
        </w:rPr>
        <w:t xml:space="preserve">objectives </w:t>
      </w:r>
      <w:r w:rsidRPr="009A3F84">
        <w:rPr>
          <w:rFonts w:ascii="Times New Roman" w:eastAsia="Times New Roman" w:hAnsi="Times New Roman" w:cs="Times New Roman"/>
          <w:spacing w:val="-3"/>
        </w:rPr>
        <w:t xml:space="preserve">outlined </w:t>
      </w:r>
      <w:r w:rsidRPr="009A3F84">
        <w:rPr>
          <w:rFonts w:ascii="Times New Roman" w:eastAsia="Times New Roman" w:hAnsi="Times New Roman" w:cs="Times New Roman"/>
        </w:rPr>
        <w:t xml:space="preserve">in the </w:t>
      </w:r>
      <w:r w:rsidRPr="009A3F84">
        <w:rPr>
          <w:rFonts w:ascii="Times New Roman" w:eastAsia="Times New Roman" w:hAnsi="Times New Roman" w:cs="Times New Roman"/>
          <w:spacing w:val="-3"/>
        </w:rPr>
        <w:t xml:space="preserve">original </w:t>
      </w:r>
      <w:r w:rsidRPr="009A3F84">
        <w:rPr>
          <w:rFonts w:ascii="Times New Roman" w:eastAsia="Times New Roman" w:hAnsi="Times New Roman" w:cs="Times New Roman"/>
          <w:spacing w:val="-4"/>
        </w:rPr>
        <w:t xml:space="preserve">design. Typical associated </w:t>
      </w:r>
      <w:r w:rsidRPr="009A3F84">
        <w:rPr>
          <w:rFonts w:ascii="Times New Roman" w:eastAsia="Times New Roman" w:hAnsi="Times New Roman" w:cs="Times New Roman"/>
          <w:spacing w:val="-3"/>
        </w:rPr>
        <w:t xml:space="preserve">tasks include: test planning; </w:t>
      </w:r>
      <w:r w:rsidRPr="009A3F84">
        <w:rPr>
          <w:rFonts w:ascii="Times New Roman" w:eastAsia="Times New Roman" w:hAnsi="Times New Roman" w:cs="Times New Roman"/>
          <w:spacing w:val="-4"/>
        </w:rPr>
        <w:t xml:space="preserve">attending/conducting </w:t>
      </w:r>
      <w:r w:rsidRPr="009A3F84">
        <w:rPr>
          <w:rFonts w:ascii="Times New Roman" w:eastAsia="Times New Roman" w:hAnsi="Times New Roman" w:cs="Times New Roman"/>
          <w:spacing w:val="-3"/>
        </w:rPr>
        <w:t xml:space="preserve">testing activities; </w:t>
      </w:r>
      <w:r w:rsidRPr="009A3F84">
        <w:rPr>
          <w:rFonts w:ascii="Times New Roman" w:eastAsia="Times New Roman" w:hAnsi="Times New Roman" w:cs="Times New Roman"/>
          <w:spacing w:val="-4"/>
        </w:rPr>
        <w:t xml:space="preserve">evaluation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measures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4"/>
        </w:rPr>
        <w:t xml:space="preserve">effectiveness, engineering performance predictions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trade-off </w:t>
      </w:r>
      <w:r w:rsidRPr="009A3F84">
        <w:rPr>
          <w:rFonts w:ascii="Times New Roman" w:eastAsia="Times New Roman" w:hAnsi="Times New Roman" w:cs="Times New Roman"/>
          <w:spacing w:val="-3"/>
        </w:rPr>
        <w:t xml:space="preserve">studies; test </w:t>
      </w:r>
      <w:r w:rsidRPr="009A3F84">
        <w:rPr>
          <w:rFonts w:ascii="Times New Roman" w:eastAsia="Times New Roman" w:hAnsi="Times New Roman" w:cs="Times New Roman"/>
          <w:spacing w:val="-4"/>
        </w:rPr>
        <w:t xml:space="preserve">analysis; </w:t>
      </w:r>
      <w:r w:rsidRPr="009A3F84">
        <w:rPr>
          <w:rFonts w:ascii="Times New Roman" w:eastAsia="Times New Roman" w:hAnsi="Times New Roman" w:cs="Times New Roman"/>
          <w:spacing w:val="-3"/>
        </w:rPr>
        <w:t xml:space="preserve">simulation and modeling </w:t>
      </w:r>
      <w:r w:rsidRPr="009A3F84">
        <w:rPr>
          <w:rFonts w:ascii="Times New Roman" w:eastAsia="Times New Roman" w:hAnsi="Times New Roman" w:cs="Times New Roman"/>
          <w:spacing w:val="-2"/>
        </w:rPr>
        <w:t xml:space="preserve">(to </w:t>
      </w:r>
      <w:r w:rsidRPr="009A3F84">
        <w:rPr>
          <w:rFonts w:ascii="Times New Roman" w:eastAsia="Times New Roman" w:hAnsi="Times New Roman" w:cs="Times New Roman"/>
          <w:spacing w:val="-3"/>
        </w:rPr>
        <w:t xml:space="preserve">test the feasibility </w:t>
      </w:r>
      <w:r w:rsidRPr="009A3F84">
        <w:rPr>
          <w:rFonts w:ascii="Times New Roman" w:eastAsia="Times New Roman" w:hAnsi="Times New Roman" w:cs="Times New Roman"/>
        </w:rPr>
        <w:t xml:space="preserve">of a </w:t>
      </w:r>
      <w:r w:rsidRPr="009A3F84">
        <w:rPr>
          <w:rFonts w:ascii="Times New Roman" w:eastAsia="Times New Roman" w:hAnsi="Times New Roman" w:cs="Times New Roman"/>
          <w:spacing w:val="-4"/>
        </w:rPr>
        <w:t xml:space="preserve">concept); </w:t>
      </w:r>
      <w:r w:rsidRPr="009A3F84">
        <w:rPr>
          <w:rFonts w:ascii="Times New Roman" w:eastAsia="Times New Roman" w:hAnsi="Times New Roman" w:cs="Times New Roman"/>
          <w:spacing w:val="-3"/>
        </w:rPr>
        <w:t>and test support</w:t>
      </w:r>
      <w:r w:rsidRPr="009A3F84">
        <w:rPr>
          <w:rFonts w:ascii="Times New Roman" w:eastAsia="Times New Roman" w:hAnsi="Times New Roman" w:cs="Times New Roman"/>
          <w:spacing w:val="3"/>
        </w:rPr>
        <w:t xml:space="preserve"> </w:t>
      </w:r>
      <w:r w:rsidRPr="009A3F84">
        <w:rPr>
          <w:rFonts w:ascii="Times New Roman" w:eastAsia="Times New Roman" w:hAnsi="Times New Roman" w:cs="Times New Roman"/>
          <w:spacing w:val="-4"/>
        </w:rPr>
        <w:t>activities.</w:t>
      </w:r>
      <w:r w:rsidRPr="009A3F84">
        <w:rPr>
          <w:rFonts w:ascii="Times New Roman" w:eastAsia="Times New Roman" w:hAnsi="Times New Roman" w:cs="Times New Roman"/>
        </w:rPr>
        <w:t xml:space="preserve"> </w:t>
      </w:r>
    </w:p>
    <w:p w14:paraId="3E9C344F" w14:textId="77777777" w:rsidR="009A3F84" w:rsidRPr="009A3F84" w:rsidRDefault="009A3F84" w:rsidP="009A3F84">
      <w:pPr>
        <w:widowControl w:val="0"/>
        <w:tabs>
          <w:tab w:val="left" w:pos="501"/>
        </w:tabs>
        <w:autoSpaceDE w:val="0"/>
        <w:autoSpaceDN w:val="0"/>
        <w:spacing w:after="0" w:line="240" w:lineRule="auto"/>
        <w:ind w:right="309"/>
        <w:rPr>
          <w:rFonts w:ascii="Times New Roman" w:eastAsia="Times New Roman" w:hAnsi="Times New Roman" w:cs="Times New Roman"/>
        </w:rPr>
      </w:pPr>
    </w:p>
    <w:p w14:paraId="098F8EEC" w14:textId="77777777" w:rsidR="009A3F84" w:rsidRPr="009A3F84" w:rsidRDefault="009A3F84" w:rsidP="009A3F84">
      <w:pPr>
        <w:widowControl w:val="0"/>
        <w:tabs>
          <w:tab w:val="left" w:pos="501"/>
        </w:tabs>
        <w:autoSpaceDE w:val="0"/>
        <w:autoSpaceDN w:val="0"/>
        <w:spacing w:after="0" w:line="240" w:lineRule="auto"/>
        <w:ind w:right="309"/>
        <w:rPr>
          <w:rFonts w:ascii="Times New Roman" w:eastAsia="Times New Roman" w:hAnsi="Times New Roman" w:cs="Times New Roman"/>
        </w:rPr>
      </w:pPr>
      <w:r w:rsidRPr="009A3F84">
        <w:rPr>
          <w:rFonts w:ascii="Times New Roman" w:eastAsia="Times New Roman" w:hAnsi="Times New Roman" w:cs="Times New Roman"/>
          <w:b/>
        </w:rPr>
        <w:t xml:space="preserve">5.5 Professional Services: </w:t>
      </w:r>
      <w:r w:rsidRPr="009A3F84">
        <w:rPr>
          <w:rFonts w:ascii="Times New Roman" w:eastAsia="Times New Roman" w:hAnsi="Times New Roman" w:cs="Times New Roman"/>
        </w:rPr>
        <w:t xml:space="preserve">Services include intelligence support activities; multimedia support; graphic arts design and photography; operational planning support; preparedness support; and physical security.  Support may be required in the following representative sampling of categories: </w:t>
      </w:r>
    </w:p>
    <w:p w14:paraId="636AAD81" w14:textId="77777777" w:rsidR="009A3F84" w:rsidRPr="009A3F84" w:rsidRDefault="009A3F84" w:rsidP="009A3F84">
      <w:pPr>
        <w:widowControl w:val="0"/>
        <w:autoSpaceDE w:val="0"/>
        <w:autoSpaceDN w:val="0"/>
        <w:spacing w:after="0" w:line="240" w:lineRule="auto"/>
        <w:ind w:left="360" w:hanging="180"/>
        <w:rPr>
          <w:rFonts w:ascii="Times New Roman" w:eastAsia="Times New Roman" w:hAnsi="Times New Roman" w:cs="Times New Roman"/>
        </w:rPr>
      </w:pPr>
    </w:p>
    <w:p w14:paraId="0E8F096E"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466" w:hanging="180"/>
        <w:rPr>
          <w:rFonts w:ascii="Times New Roman" w:eastAsia="Times New Roman" w:hAnsi="Times New Roman" w:cs="Times New Roman"/>
        </w:rPr>
      </w:pPr>
      <w:r w:rsidRPr="009A3F84">
        <w:rPr>
          <w:rFonts w:ascii="Times New Roman" w:eastAsia="Times New Roman" w:hAnsi="Times New Roman" w:cs="Times New Roman"/>
        </w:rPr>
        <w:t xml:space="preserve">Military Intelligence and Information Operations. </w:t>
      </w:r>
    </w:p>
    <w:p w14:paraId="20697317"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154" w:hanging="180"/>
        <w:rPr>
          <w:rFonts w:ascii="Times New Roman" w:eastAsia="Times New Roman" w:hAnsi="Times New Roman" w:cs="Times New Roman"/>
        </w:rPr>
      </w:pPr>
      <w:r w:rsidRPr="009A3F84">
        <w:rPr>
          <w:rFonts w:ascii="Times New Roman" w:eastAsia="Times New Roman" w:hAnsi="Times New Roman" w:cs="Times New Roman"/>
        </w:rPr>
        <w:t xml:space="preserve">Human Intelligence (HUMINT) and Collection Management (CM) Support. </w:t>
      </w:r>
    </w:p>
    <w:p w14:paraId="087100B1"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390" w:hanging="180"/>
        <w:jc w:val="both"/>
        <w:rPr>
          <w:rFonts w:ascii="Times New Roman" w:eastAsia="Times New Roman" w:hAnsi="Times New Roman" w:cs="Times New Roman"/>
        </w:rPr>
      </w:pPr>
      <w:r w:rsidRPr="009A3F84">
        <w:rPr>
          <w:rFonts w:ascii="Times New Roman" w:eastAsia="Times New Roman" w:hAnsi="Times New Roman" w:cs="Times New Roman"/>
        </w:rPr>
        <w:t xml:space="preserve">Geospatial Intelligence (GEOINT). </w:t>
      </w:r>
    </w:p>
    <w:p w14:paraId="723436C7" w14:textId="77777777" w:rsidR="009A3F84" w:rsidRPr="009A3F84" w:rsidRDefault="009A3F84" w:rsidP="009A3F84">
      <w:pPr>
        <w:widowControl w:val="0"/>
        <w:numPr>
          <w:ilvl w:val="0"/>
          <w:numId w:val="11"/>
        </w:numPr>
        <w:tabs>
          <w:tab w:val="left" w:pos="683"/>
        </w:tabs>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 xml:space="preserve">Intelligence and Operational Planning Support. </w:t>
      </w:r>
    </w:p>
    <w:p w14:paraId="58265E23"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177" w:hanging="180"/>
        <w:rPr>
          <w:rFonts w:ascii="Times New Roman" w:eastAsia="Times New Roman" w:hAnsi="Times New Roman" w:cs="Times New Roman"/>
        </w:rPr>
      </w:pPr>
      <w:r w:rsidRPr="009A3F84">
        <w:rPr>
          <w:rFonts w:ascii="Times New Roman" w:eastAsia="Times New Roman" w:hAnsi="Times New Roman" w:cs="Times New Roman"/>
        </w:rPr>
        <w:t xml:space="preserve">Civil Affairs (CA) and Military Information Support Operations (MISO). </w:t>
      </w:r>
    </w:p>
    <w:p w14:paraId="52F649A4" w14:textId="77777777" w:rsidR="009A3F84" w:rsidRPr="009A3F84" w:rsidRDefault="009A3F84" w:rsidP="009A3F84">
      <w:pPr>
        <w:widowControl w:val="0"/>
        <w:numPr>
          <w:ilvl w:val="0"/>
          <w:numId w:val="11"/>
        </w:numPr>
        <w:tabs>
          <w:tab w:val="left" w:pos="664"/>
        </w:tabs>
        <w:autoSpaceDE w:val="0"/>
        <w:autoSpaceDN w:val="0"/>
        <w:spacing w:after="0" w:line="240" w:lineRule="auto"/>
        <w:ind w:left="360" w:right="373" w:hanging="180"/>
        <w:rPr>
          <w:rFonts w:ascii="Times New Roman" w:eastAsia="Times New Roman" w:hAnsi="Times New Roman" w:cs="Times New Roman"/>
        </w:rPr>
      </w:pPr>
      <w:r w:rsidRPr="009A3F84">
        <w:rPr>
          <w:rFonts w:ascii="Times New Roman" w:eastAsia="Times New Roman" w:hAnsi="Times New Roman" w:cs="Times New Roman"/>
        </w:rPr>
        <w:t xml:space="preserve">Mission Planning. </w:t>
      </w:r>
    </w:p>
    <w:p w14:paraId="4D740C1E"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300" w:hanging="180"/>
        <w:rPr>
          <w:rFonts w:ascii="Times New Roman" w:eastAsia="Times New Roman" w:hAnsi="Times New Roman" w:cs="Times New Roman"/>
        </w:rPr>
      </w:pPr>
      <w:r w:rsidRPr="009A3F84">
        <w:rPr>
          <w:rFonts w:ascii="Times New Roman" w:eastAsia="Times New Roman" w:hAnsi="Times New Roman" w:cs="Times New Roman"/>
        </w:rPr>
        <w:t xml:space="preserve">Exploitation Support. </w:t>
      </w:r>
    </w:p>
    <w:p w14:paraId="7801B82E"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272" w:hanging="180"/>
        <w:rPr>
          <w:rFonts w:ascii="Times New Roman" w:eastAsia="Times New Roman" w:hAnsi="Times New Roman" w:cs="Times New Roman"/>
        </w:rPr>
      </w:pPr>
      <w:r w:rsidRPr="009A3F84">
        <w:rPr>
          <w:rFonts w:ascii="Times New Roman" w:eastAsia="Times New Roman" w:hAnsi="Times New Roman" w:cs="Times New Roman"/>
        </w:rPr>
        <w:t xml:space="preserve">Signature Reduction and other Theater Operational Support. </w:t>
      </w:r>
    </w:p>
    <w:p w14:paraId="7503C261" w14:textId="77777777" w:rsidR="009A3F84" w:rsidRPr="009A3F84" w:rsidRDefault="009A3F84" w:rsidP="009A3F84">
      <w:pPr>
        <w:widowControl w:val="0"/>
        <w:numPr>
          <w:ilvl w:val="0"/>
          <w:numId w:val="11"/>
        </w:numPr>
        <w:tabs>
          <w:tab w:val="left" w:pos="681"/>
        </w:tabs>
        <w:autoSpaceDE w:val="0"/>
        <w:autoSpaceDN w:val="0"/>
        <w:spacing w:after="0" w:line="240" w:lineRule="auto"/>
        <w:ind w:left="360" w:right="144" w:hanging="180"/>
        <w:rPr>
          <w:rFonts w:ascii="Times New Roman" w:eastAsia="Times New Roman" w:hAnsi="Times New Roman" w:cs="Times New Roman"/>
        </w:rPr>
      </w:pPr>
      <w:r w:rsidRPr="009A3F84">
        <w:rPr>
          <w:rFonts w:ascii="Times New Roman" w:eastAsia="Times New Roman" w:hAnsi="Times New Roman" w:cs="Times New Roman"/>
        </w:rPr>
        <w:t xml:space="preserve">Strategic Communication. </w:t>
      </w:r>
    </w:p>
    <w:p w14:paraId="2C45053E" w14:textId="77777777" w:rsidR="009A3F84" w:rsidRPr="009A3F84" w:rsidRDefault="009A3F84" w:rsidP="009A3F84">
      <w:pPr>
        <w:widowControl w:val="0"/>
        <w:numPr>
          <w:ilvl w:val="0"/>
          <w:numId w:val="11"/>
        </w:numPr>
        <w:tabs>
          <w:tab w:val="left" w:pos="782"/>
        </w:tabs>
        <w:autoSpaceDE w:val="0"/>
        <w:autoSpaceDN w:val="0"/>
        <w:spacing w:after="0" w:line="240" w:lineRule="auto"/>
        <w:ind w:left="360" w:right="152" w:hanging="180"/>
        <w:rPr>
          <w:rFonts w:ascii="Times New Roman" w:eastAsia="Times New Roman" w:hAnsi="Times New Roman" w:cs="Times New Roman"/>
        </w:rPr>
      </w:pPr>
      <w:r w:rsidRPr="009A3F84">
        <w:rPr>
          <w:rFonts w:ascii="Times New Roman" w:eastAsia="Times New Roman" w:hAnsi="Times New Roman" w:cs="Times New Roman"/>
        </w:rPr>
        <w:t xml:space="preserve">Multimedia Support. </w:t>
      </w:r>
    </w:p>
    <w:p w14:paraId="6EE6D4B1" w14:textId="77777777" w:rsidR="009A3F84" w:rsidRPr="009A3F84" w:rsidRDefault="009A3F84" w:rsidP="009A3F84">
      <w:pPr>
        <w:widowControl w:val="0"/>
        <w:numPr>
          <w:ilvl w:val="0"/>
          <w:numId w:val="11"/>
        </w:numPr>
        <w:tabs>
          <w:tab w:val="left" w:pos="801"/>
        </w:tabs>
        <w:autoSpaceDE w:val="0"/>
        <w:autoSpaceDN w:val="0"/>
        <w:spacing w:after="0" w:line="240" w:lineRule="auto"/>
        <w:ind w:left="360" w:right="326" w:hanging="180"/>
        <w:rPr>
          <w:rFonts w:ascii="Times New Roman" w:eastAsia="Times New Roman" w:hAnsi="Times New Roman" w:cs="Times New Roman"/>
        </w:rPr>
      </w:pPr>
      <w:r w:rsidRPr="009A3F84">
        <w:rPr>
          <w:rFonts w:ascii="Times New Roman" w:eastAsia="Times New Roman" w:hAnsi="Times New Roman" w:cs="Times New Roman"/>
        </w:rPr>
        <w:t>Television/Broad Band Network Support. Produce, deliver and disseminate television/broad band network commercials and sitcoms to support full-spectrum informational campaigns. Production efforts may include all aspects of scripting, storyboards, focus group assessments, production, editing, and distribution; production may be executed in countries and in languages that culturally and linguistically match the desired audiences of the products. Develop and execute media production and dissemination</w:t>
      </w:r>
      <w:r w:rsidRPr="009A3F84">
        <w:rPr>
          <w:rFonts w:ascii="Times New Roman" w:eastAsia="Times New Roman" w:hAnsi="Times New Roman" w:cs="Times New Roman"/>
          <w:spacing w:val="-6"/>
        </w:rPr>
        <w:t xml:space="preserve"> </w:t>
      </w:r>
      <w:r w:rsidRPr="009A3F84">
        <w:rPr>
          <w:rFonts w:ascii="Times New Roman" w:eastAsia="Times New Roman" w:hAnsi="Times New Roman" w:cs="Times New Roman"/>
        </w:rPr>
        <w:t>plans.</w:t>
      </w:r>
    </w:p>
    <w:p w14:paraId="287A7AD8" w14:textId="77777777" w:rsidR="009A3F84" w:rsidRPr="009A3F84" w:rsidRDefault="009A3F84" w:rsidP="009A3F84">
      <w:pPr>
        <w:widowControl w:val="0"/>
        <w:numPr>
          <w:ilvl w:val="0"/>
          <w:numId w:val="11"/>
        </w:numPr>
        <w:tabs>
          <w:tab w:val="left" w:pos="801"/>
        </w:tabs>
        <w:autoSpaceDE w:val="0"/>
        <w:autoSpaceDN w:val="0"/>
        <w:spacing w:after="0" w:line="240" w:lineRule="auto"/>
        <w:ind w:left="360" w:right="748" w:hanging="180"/>
        <w:rPr>
          <w:rFonts w:ascii="Times New Roman" w:eastAsia="Times New Roman" w:hAnsi="Times New Roman" w:cs="Times New Roman"/>
        </w:rPr>
      </w:pPr>
      <w:r w:rsidRPr="009A3F84">
        <w:rPr>
          <w:rFonts w:ascii="Times New Roman" w:eastAsia="Times New Roman" w:hAnsi="Times New Roman" w:cs="Times New Roman"/>
        </w:rPr>
        <w:t xml:space="preserve">Public Affairs Support and Processing Support. </w:t>
      </w:r>
    </w:p>
    <w:p w14:paraId="7DC783B6" w14:textId="77777777" w:rsidR="009A3F84" w:rsidRPr="009A3F84" w:rsidRDefault="009A3F84" w:rsidP="009A3F84">
      <w:pPr>
        <w:widowControl w:val="0"/>
        <w:numPr>
          <w:ilvl w:val="0"/>
          <w:numId w:val="11"/>
        </w:numPr>
        <w:tabs>
          <w:tab w:val="left" w:pos="801"/>
        </w:tabs>
        <w:autoSpaceDE w:val="0"/>
        <w:autoSpaceDN w:val="0"/>
        <w:spacing w:after="0" w:line="240" w:lineRule="auto"/>
        <w:ind w:left="360" w:right="748" w:hanging="180"/>
        <w:rPr>
          <w:rFonts w:ascii="Times New Roman" w:eastAsia="Times New Roman" w:hAnsi="Times New Roman" w:cs="Times New Roman"/>
        </w:rPr>
      </w:pPr>
      <w:r w:rsidRPr="009A3F84">
        <w:rPr>
          <w:rFonts w:ascii="Times New Roman" w:eastAsia="Times New Roman" w:hAnsi="Times New Roman" w:cs="Times New Roman"/>
        </w:rPr>
        <w:t>Historian Expertise. Provide deployable historian support to CONUS and</w:t>
      </w:r>
      <w:r w:rsidRPr="009A3F84">
        <w:rPr>
          <w:rFonts w:ascii="Times New Roman" w:eastAsia="Times New Roman" w:hAnsi="Times New Roman" w:cs="Times New Roman"/>
          <w:spacing w:val="-12"/>
        </w:rPr>
        <w:t xml:space="preserve"> </w:t>
      </w:r>
      <w:r w:rsidRPr="009A3F84">
        <w:rPr>
          <w:rFonts w:ascii="Times New Roman" w:eastAsia="Times New Roman" w:hAnsi="Times New Roman" w:cs="Times New Roman"/>
        </w:rPr>
        <w:t>OCONUS locations aid with documenting ongoing operations, research completed operations, write histories and vignettes, and provide other historian support as</w:t>
      </w:r>
      <w:r w:rsidRPr="009A3F84">
        <w:rPr>
          <w:rFonts w:ascii="Times New Roman" w:eastAsia="Times New Roman" w:hAnsi="Times New Roman" w:cs="Times New Roman"/>
          <w:spacing w:val="-8"/>
        </w:rPr>
        <w:t xml:space="preserve"> </w:t>
      </w:r>
      <w:r w:rsidRPr="009A3F84">
        <w:rPr>
          <w:rFonts w:ascii="Times New Roman" w:eastAsia="Times New Roman" w:hAnsi="Times New Roman" w:cs="Times New Roman"/>
        </w:rPr>
        <w:t>required.</w:t>
      </w:r>
    </w:p>
    <w:p w14:paraId="6A14D5C0" w14:textId="77777777" w:rsidR="009A3F84" w:rsidRPr="009A3F84" w:rsidRDefault="009A3F84" w:rsidP="009A3F84">
      <w:pPr>
        <w:widowControl w:val="0"/>
        <w:tabs>
          <w:tab w:val="left" w:pos="801"/>
        </w:tabs>
        <w:autoSpaceDE w:val="0"/>
        <w:autoSpaceDN w:val="0"/>
        <w:spacing w:after="0" w:line="240" w:lineRule="auto"/>
        <w:ind w:right="748"/>
        <w:rPr>
          <w:rFonts w:ascii="Times New Roman" w:eastAsia="Times New Roman" w:hAnsi="Times New Roman" w:cs="Times New Roman"/>
        </w:rPr>
      </w:pPr>
    </w:p>
    <w:p w14:paraId="3C5911AC" w14:textId="77777777" w:rsidR="009A3F84" w:rsidRPr="009A3F84" w:rsidRDefault="009A3F84" w:rsidP="009A3F84">
      <w:pPr>
        <w:widowControl w:val="0"/>
        <w:tabs>
          <w:tab w:val="left" w:pos="461"/>
        </w:tabs>
        <w:autoSpaceDE w:val="0"/>
        <w:autoSpaceDN w:val="0"/>
        <w:spacing w:after="0" w:line="240" w:lineRule="auto"/>
        <w:ind w:right="275"/>
        <w:rPr>
          <w:rFonts w:ascii="Times New Roman" w:eastAsia="Times New Roman" w:hAnsi="Times New Roman" w:cs="Times New Roman"/>
        </w:rPr>
      </w:pPr>
      <w:r w:rsidRPr="009A3F84">
        <w:rPr>
          <w:rFonts w:ascii="Times New Roman" w:eastAsia="Times New Roman" w:hAnsi="Times New Roman" w:cs="Times New Roman"/>
          <w:b/>
        </w:rPr>
        <w:t xml:space="preserve">5.6 Administrative and Other Services: </w:t>
      </w:r>
      <w:r w:rsidRPr="009A3F84">
        <w:rPr>
          <w:rFonts w:ascii="Times New Roman" w:eastAsia="Times New Roman" w:hAnsi="Times New Roman" w:cs="Times New Roman"/>
        </w:rPr>
        <w:t>These services involve creating, revising or maintaining administrative workflows and procedures to make an organization</w:t>
      </w:r>
      <w:r w:rsidRPr="009A3F84">
        <w:rPr>
          <w:rFonts w:ascii="Times New Roman" w:eastAsia="Times New Roman" w:hAnsi="Times New Roman" w:cs="Times New Roman"/>
          <w:spacing w:val="-15"/>
        </w:rPr>
        <w:t xml:space="preserve"> </w:t>
      </w:r>
      <w:r w:rsidRPr="009A3F84">
        <w:rPr>
          <w:rFonts w:ascii="Times New Roman" w:eastAsia="Times New Roman" w:hAnsi="Times New Roman" w:cs="Times New Roman"/>
        </w:rPr>
        <w:t>more efficient and using information technology systems to generate and retrieve information. The Administrative and Other Services described in this SOW are to support USSOCOM. The following is a representative sampling, not an all-inclusive listing of the Administrative and Other Services tasks and is provided to assist with planning for and supporting these</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rPr>
        <w:t>services:</w:t>
      </w:r>
    </w:p>
    <w:p w14:paraId="4007D50B" w14:textId="77777777" w:rsidR="009A3F84" w:rsidRPr="009A3F84" w:rsidRDefault="009A3F84" w:rsidP="009A3F84">
      <w:pPr>
        <w:widowControl w:val="0"/>
        <w:autoSpaceDE w:val="0"/>
        <w:autoSpaceDN w:val="0"/>
        <w:spacing w:after="0" w:line="240" w:lineRule="auto"/>
        <w:ind w:left="360" w:hanging="180"/>
        <w:rPr>
          <w:rFonts w:ascii="Times New Roman" w:eastAsia="Times New Roman" w:hAnsi="Times New Roman" w:cs="Times New Roman"/>
        </w:rPr>
      </w:pPr>
    </w:p>
    <w:p w14:paraId="0784CD82" w14:textId="77777777" w:rsidR="009A3F84" w:rsidRPr="009A3F84" w:rsidRDefault="009A3F84" w:rsidP="009A3F84">
      <w:pPr>
        <w:widowControl w:val="0"/>
        <w:numPr>
          <w:ilvl w:val="0"/>
          <w:numId w:val="8"/>
        </w:numPr>
        <w:tabs>
          <w:tab w:val="left" w:pos="641"/>
        </w:tabs>
        <w:autoSpaceDE w:val="0"/>
        <w:autoSpaceDN w:val="0"/>
        <w:spacing w:after="0" w:line="240" w:lineRule="auto"/>
        <w:ind w:left="360" w:right="144" w:hanging="180"/>
        <w:rPr>
          <w:rFonts w:ascii="Times New Roman" w:eastAsia="Times New Roman" w:hAnsi="Times New Roman" w:cs="Times New Roman"/>
        </w:rPr>
      </w:pPr>
      <w:r w:rsidRPr="009A3F84">
        <w:rPr>
          <w:rFonts w:ascii="Times New Roman" w:eastAsia="Times New Roman" w:hAnsi="Times New Roman" w:cs="Times New Roman"/>
          <w:b/>
        </w:rPr>
        <w:t>Position and Concept Papers</w:t>
      </w:r>
      <w:r w:rsidRPr="009A3F84">
        <w:rPr>
          <w:rFonts w:ascii="Times New Roman" w:eastAsia="Times New Roman" w:hAnsi="Times New Roman" w:cs="Times New Roman"/>
        </w:rPr>
        <w:t>. The contractor may be required research and compile material from a multitude of different sources and develop specific, new, updated position</w:t>
      </w:r>
      <w:r w:rsidRPr="009A3F84">
        <w:rPr>
          <w:rFonts w:ascii="Times New Roman" w:eastAsia="Times New Roman" w:hAnsi="Times New Roman" w:cs="Times New Roman"/>
          <w:spacing w:val="-15"/>
        </w:rPr>
        <w:t xml:space="preserve"> </w:t>
      </w:r>
      <w:r w:rsidRPr="009A3F84">
        <w:rPr>
          <w:rFonts w:ascii="Times New Roman" w:eastAsia="Times New Roman" w:hAnsi="Times New Roman" w:cs="Times New Roman"/>
        </w:rPr>
        <w:t>papers and concept papers covering a variety of</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rPr>
        <w:t>issues.</w:t>
      </w:r>
    </w:p>
    <w:p w14:paraId="0CCCA4C9" w14:textId="77777777" w:rsidR="009A3F84" w:rsidRPr="009A3F84" w:rsidRDefault="009A3F84" w:rsidP="009A3F84">
      <w:pPr>
        <w:widowControl w:val="0"/>
        <w:numPr>
          <w:ilvl w:val="0"/>
          <w:numId w:val="8"/>
        </w:numPr>
        <w:tabs>
          <w:tab w:val="left" w:pos="641"/>
        </w:tabs>
        <w:autoSpaceDE w:val="0"/>
        <w:autoSpaceDN w:val="0"/>
        <w:spacing w:after="0" w:line="240" w:lineRule="auto"/>
        <w:ind w:left="360" w:right="174" w:hanging="180"/>
        <w:rPr>
          <w:rFonts w:ascii="Times New Roman" w:eastAsia="Times New Roman" w:hAnsi="Times New Roman" w:cs="Times New Roman"/>
        </w:rPr>
      </w:pPr>
      <w:r w:rsidRPr="009A3F84">
        <w:rPr>
          <w:rFonts w:ascii="Times New Roman" w:eastAsia="Times New Roman" w:hAnsi="Times New Roman" w:cs="Times New Roman"/>
          <w:b/>
        </w:rPr>
        <w:t>Reports</w:t>
      </w:r>
      <w:r w:rsidRPr="009A3F84">
        <w:rPr>
          <w:rFonts w:ascii="Times New Roman" w:eastAsia="Times New Roman" w:hAnsi="Times New Roman" w:cs="Times New Roman"/>
        </w:rPr>
        <w:t xml:space="preserve">. The contractor may be required to prepare reports on issues discussed during meetings, </w:t>
      </w:r>
      <w:r w:rsidRPr="009A3F84">
        <w:rPr>
          <w:rFonts w:ascii="Times New Roman" w:eastAsia="Times New Roman" w:hAnsi="Times New Roman" w:cs="Times New Roman"/>
        </w:rPr>
        <w:lastRenderedPageBreak/>
        <w:t>conferences, or other forums conducted by the government with other parties required to be delivered as defined at the task order</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level.</w:t>
      </w:r>
    </w:p>
    <w:p w14:paraId="21DA5B1C" w14:textId="77777777" w:rsidR="009A3F84" w:rsidRPr="009A3F84" w:rsidRDefault="009A3F84" w:rsidP="009A3F84">
      <w:pPr>
        <w:widowControl w:val="0"/>
        <w:numPr>
          <w:ilvl w:val="0"/>
          <w:numId w:val="8"/>
        </w:numPr>
        <w:tabs>
          <w:tab w:val="left" w:pos="641"/>
        </w:tabs>
        <w:autoSpaceDE w:val="0"/>
        <w:autoSpaceDN w:val="0"/>
        <w:spacing w:after="0" w:line="240" w:lineRule="auto"/>
        <w:ind w:left="360" w:right="879" w:hanging="180"/>
        <w:rPr>
          <w:rFonts w:ascii="Times New Roman" w:eastAsia="Times New Roman" w:hAnsi="Times New Roman" w:cs="Times New Roman"/>
        </w:rPr>
      </w:pPr>
      <w:r w:rsidRPr="009A3F84">
        <w:rPr>
          <w:rFonts w:ascii="Times New Roman" w:eastAsia="Times New Roman" w:hAnsi="Times New Roman" w:cs="Times New Roman"/>
          <w:b/>
        </w:rPr>
        <w:t>Basic office management functions</w:t>
      </w:r>
      <w:r w:rsidRPr="009A3F84">
        <w:rPr>
          <w:rFonts w:ascii="Times New Roman" w:eastAsia="Times New Roman" w:hAnsi="Times New Roman" w:cs="Times New Roman"/>
        </w:rPr>
        <w:t>: The contractor may be required to perform basic office administrative functions, including: coordinating work with other offices; scheduling and coordinating meetings, interviews, events and other similar activities; preparing official correspondence; managing filing systems; preparing meeting minutes, meeting notes,</w:t>
      </w:r>
      <w:r w:rsidRPr="009A3F84">
        <w:rPr>
          <w:rFonts w:ascii="Times New Roman" w:eastAsia="Times New Roman" w:hAnsi="Times New Roman" w:cs="Times New Roman"/>
          <w:spacing w:val="-22"/>
        </w:rPr>
        <w:t xml:space="preserve"> </w:t>
      </w:r>
      <w:r w:rsidRPr="009A3F84">
        <w:rPr>
          <w:rFonts w:ascii="Times New Roman" w:eastAsia="Times New Roman" w:hAnsi="Times New Roman" w:cs="Times New Roman"/>
        </w:rPr>
        <w:t>and internal support materials; and performing other day-to-day operational</w:t>
      </w:r>
      <w:r w:rsidRPr="009A3F84">
        <w:rPr>
          <w:rFonts w:ascii="Times New Roman" w:eastAsia="Times New Roman" w:hAnsi="Times New Roman" w:cs="Times New Roman"/>
          <w:spacing w:val="-18"/>
        </w:rPr>
        <w:t xml:space="preserve"> </w:t>
      </w:r>
      <w:r w:rsidRPr="009A3F84">
        <w:rPr>
          <w:rFonts w:ascii="Times New Roman" w:eastAsia="Times New Roman" w:hAnsi="Times New Roman" w:cs="Times New Roman"/>
        </w:rPr>
        <w:t>matters.</w:t>
      </w:r>
    </w:p>
    <w:p w14:paraId="50E5FB77" w14:textId="77777777" w:rsidR="009A3F84" w:rsidRPr="009A3F84" w:rsidRDefault="009A3F84" w:rsidP="009A3F84">
      <w:pPr>
        <w:widowControl w:val="0"/>
        <w:numPr>
          <w:ilvl w:val="0"/>
          <w:numId w:val="8"/>
        </w:numPr>
        <w:tabs>
          <w:tab w:val="left" w:pos="641"/>
        </w:tabs>
        <w:autoSpaceDE w:val="0"/>
        <w:autoSpaceDN w:val="0"/>
        <w:spacing w:after="0" w:line="240" w:lineRule="auto"/>
        <w:ind w:left="360" w:right="879" w:hanging="180"/>
        <w:rPr>
          <w:rFonts w:ascii="Times New Roman" w:eastAsia="Times New Roman" w:hAnsi="Times New Roman" w:cs="Times New Roman"/>
        </w:rPr>
      </w:pPr>
      <w:r w:rsidRPr="009A3F84">
        <w:rPr>
          <w:rFonts w:ascii="Times New Roman" w:eastAsia="Times New Roman" w:hAnsi="Times New Roman" w:cs="Times New Roman"/>
          <w:b/>
        </w:rPr>
        <w:t>Technical Conferences and Meetings</w:t>
      </w:r>
      <w:r w:rsidRPr="009A3F84">
        <w:rPr>
          <w:rFonts w:ascii="Times New Roman" w:eastAsia="Times New Roman" w:hAnsi="Times New Roman" w:cs="Times New Roman"/>
          <w:b/>
          <w:spacing w:val="-4"/>
        </w:rPr>
        <w:t>.</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spacing w:val="-3"/>
        </w:rPr>
        <w:t xml:space="preserve">Provide support for </w:t>
      </w:r>
      <w:r w:rsidRPr="009A3F84">
        <w:rPr>
          <w:rFonts w:ascii="Times New Roman" w:eastAsia="Times New Roman" w:hAnsi="Times New Roman" w:cs="Times New Roman"/>
          <w:spacing w:val="-4"/>
        </w:rPr>
        <w:t xml:space="preserve">conferences, </w:t>
      </w:r>
      <w:r w:rsidRPr="009A3F84">
        <w:rPr>
          <w:rFonts w:ascii="Times New Roman" w:eastAsia="Times New Roman" w:hAnsi="Times New Roman" w:cs="Times New Roman"/>
          <w:spacing w:val="-3"/>
        </w:rPr>
        <w:t xml:space="preserve">forums, symposia, events, and meetings; </w:t>
      </w:r>
      <w:r w:rsidRPr="009A3F84">
        <w:rPr>
          <w:rFonts w:ascii="Times New Roman" w:eastAsia="Times New Roman" w:hAnsi="Times New Roman" w:cs="Times New Roman"/>
          <w:spacing w:val="-4"/>
        </w:rPr>
        <w:t xml:space="preserve">services </w:t>
      </w:r>
      <w:r w:rsidRPr="009A3F84">
        <w:rPr>
          <w:rFonts w:ascii="Times New Roman" w:eastAsia="Times New Roman" w:hAnsi="Times New Roman" w:cs="Times New Roman"/>
          <w:spacing w:val="-3"/>
        </w:rPr>
        <w:t xml:space="preserve">provided </w:t>
      </w:r>
      <w:r w:rsidRPr="009A3F84">
        <w:rPr>
          <w:rFonts w:ascii="Times New Roman" w:eastAsia="Times New Roman" w:hAnsi="Times New Roman" w:cs="Times New Roman"/>
        </w:rPr>
        <w:t xml:space="preserve">may </w:t>
      </w:r>
      <w:r w:rsidRPr="009A3F84">
        <w:rPr>
          <w:rFonts w:ascii="Times New Roman" w:eastAsia="Times New Roman" w:hAnsi="Times New Roman" w:cs="Times New Roman"/>
          <w:spacing w:val="-3"/>
        </w:rPr>
        <w:t xml:space="preserve">include </w:t>
      </w:r>
      <w:r w:rsidRPr="009A3F84">
        <w:rPr>
          <w:rFonts w:ascii="Times New Roman" w:eastAsia="Times New Roman" w:hAnsi="Times New Roman" w:cs="Times New Roman"/>
        </w:rPr>
        <w:t xml:space="preserve">an </w:t>
      </w:r>
      <w:r w:rsidRPr="009A3F84">
        <w:rPr>
          <w:rFonts w:ascii="Times New Roman" w:eastAsia="Times New Roman" w:hAnsi="Times New Roman" w:cs="Times New Roman"/>
          <w:spacing w:val="-4"/>
        </w:rPr>
        <w:t xml:space="preserve">analysis component </w:t>
      </w:r>
      <w:r w:rsidRPr="009A3F84">
        <w:rPr>
          <w:rFonts w:ascii="Times New Roman" w:eastAsia="Times New Roman" w:hAnsi="Times New Roman" w:cs="Times New Roman"/>
          <w:spacing w:val="-3"/>
        </w:rPr>
        <w:t xml:space="preserve">and </w:t>
      </w:r>
      <w:r w:rsidRPr="009A3F84">
        <w:rPr>
          <w:rFonts w:ascii="Times New Roman" w:eastAsia="Times New Roman" w:hAnsi="Times New Roman" w:cs="Times New Roman"/>
          <w:spacing w:val="-4"/>
        </w:rPr>
        <w:t xml:space="preserve">development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content</w:t>
      </w:r>
    </w:p>
    <w:p w14:paraId="21ECEA36"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8E1D543" w14:textId="77777777" w:rsidR="009A3F84" w:rsidRPr="009A3F84" w:rsidRDefault="009A3F84" w:rsidP="009A3F84">
      <w:pPr>
        <w:widowControl w:val="0"/>
        <w:tabs>
          <w:tab w:val="left" w:pos="461"/>
        </w:tabs>
        <w:autoSpaceDE w:val="0"/>
        <w:autoSpaceDN w:val="0"/>
        <w:spacing w:after="0" w:line="240" w:lineRule="auto"/>
        <w:ind w:right="181"/>
        <w:rPr>
          <w:rFonts w:ascii="Times New Roman" w:eastAsia="Times New Roman" w:hAnsi="Times New Roman" w:cs="Times New Roman"/>
        </w:rPr>
      </w:pPr>
      <w:r w:rsidRPr="009A3F84">
        <w:rPr>
          <w:rFonts w:ascii="Times New Roman" w:eastAsia="Times New Roman" w:hAnsi="Times New Roman" w:cs="Times New Roman"/>
          <w:b/>
        </w:rPr>
        <w:t xml:space="preserve">6.0 IDIQ and Task Order Administration. </w:t>
      </w:r>
      <w:r w:rsidRPr="009A3F84">
        <w:rPr>
          <w:rFonts w:ascii="Times New Roman" w:eastAsia="Times New Roman" w:hAnsi="Times New Roman" w:cs="Times New Roman"/>
        </w:rPr>
        <w:t>The contractor shall establish processes and assign appropriate resources to effectively administer the requirements. The contractor shall respond to government requests for contractual actions. The contractor shall provide two points of contact between the government and contractor personnel assigned to support contracts or task orders, as defined below. The contractor shall assign work effort and maintain proper and accurate time keeping records of personnel assigned to work on the</w:t>
      </w:r>
      <w:r w:rsidRPr="009A3F84">
        <w:rPr>
          <w:rFonts w:ascii="Times New Roman" w:eastAsia="Times New Roman" w:hAnsi="Times New Roman" w:cs="Times New Roman"/>
          <w:spacing w:val="-9"/>
        </w:rPr>
        <w:t xml:space="preserve"> </w:t>
      </w:r>
      <w:r w:rsidRPr="009A3F84">
        <w:rPr>
          <w:rFonts w:ascii="Times New Roman" w:eastAsia="Times New Roman" w:hAnsi="Times New Roman" w:cs="Times New Roman"/>
        </w:rPr>
        <w:t>requirements.</w:t>
      </w:r>
    </w:p>
    <w:p w14:paraId="2ABF354C"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046C62CE" w14:textId="69413EC5" w:rsidR="009A3F84" w:rsidRPr="009A3F84" w:rsidRDefault="009A3F84" w:rsidP="009A3F84">
      <w:pPr>
        <w:widowControl w:val="0"/>
        <w:numPr>
          <w:ilvl w:val="0"/>
          <w:numId w:val="6"/>
        </w:numPr>
        <w:autoSpaceDE w:val="0"/>
        <w:autoSpaceDN w:val="0"/>
        <w:spacing w:after="0" w:line="240" w:lineRule="auto"/>
        <w:ind w:left="360" w:right="652" w:hanging="180"/>
        <w:rPr>
          <w:rFonts w:ascii="Times New Roman" w:eastAsia="Times New Roman" w:hAnsi="Times New Roman" w:cs="Times New Roman"/>
        </w:rPr>
      </w:pPr>
      <w:r w:rsidRPr="009A3F84">
        <w:rPr>
          <w:rFonts w:ascii="Times New Roman" w:eastAsia="Times New Roman" w:hAnsi="Times New Roman" w:cs="Times New Roman"/>
          <w:b/>
        </w:rPr>
        <w:t>IDIQ Program Manager (PM)</w:t>
      </w:r>
      <w:r w:rsidRPr="009A3F84">
        <w:rPr>
          <w:rFonts w:ascii="Times New Roman" w:eastAsia="Times New Roman" w:hAnsi="Times New Roman" w:cs="Times New Roman"/>
        </w:rPr>
        <w:t xml:space="preserve">. </w:t>
      </w:r>
      <w:ins w:id="0" w:author="Ashby, Sherri K CIV USSOCOM" w:date="2025-08-18T08:13:00Z" w16du:dateUtc="2025-08-18T12:13:00Z">
        <w:r w:rsidR="00744C7C">
          <w:rPr>
            <w:rFonts w:ascii="Times New Roman" w:eastAsia="Times New Roman" w:hAnsi="Times New Roman" w:cs="Times New Roman"/>
          </w:rPr>
          <w:t>The c</w:t>
        </w:r>
        <w:r w:rsidR="00792913">
          <w:rPr>
            <w:rFonts w:ascii="Times New Roman" w:eastAsia="Times New Roman" w:hAnsi="Times New Roman" w:cs="Times New Roman"/>
          </w:rPr>
          <w:t xml:space="preserve">ontractor shall assign a corporate resource </w:t>
        </w:r>
      </w:ins>
      <w:ins w:id="1" w:author="Ashby, Sherri K CIV USSOCOM" w:date="2025-08-18T08:14:00Z" w16du:dateUtc="2025-08-18T12:14:00Z">
        <w:r w:rsidR="00C95C9D">
          <w:rPr>
            <w:rFonts w:ascii="Times New Roman" w:eastAsia="Times New Roman" w:hAnsi="Times New Roman" w:cs="Times New Roman"/>
          </w:rPr>
          <w:t xml:space="preserve">as the IDIQ PM.  </w:t>
        </w:r>
      </w:ins>
      <w:r w:rsidRPr="009A3F84">
        <w:rPr>
          <w:rFonts w:ascii="Times New Roman" w:eastAsia="Times New Roman" w:hAnsi="Times New Roman" w:cs="Times New Roman"/>
        </w:rPr>
        <w:t xml:space="preserve">The IDIQ PM is responsible for overall execution of the </w:t>
      </w:r>
      <w:r w:rsidR="00DD0EDD">
        <w:rPr>
          <w:rFonts w:ascii="Times New Roman" w:eastAsia="Times New Roman" w:hAnsi="Times New Roman" w:cs="Times New Roman"/>
        </w:rPr>
        <w:t>SOF GSD</w:t>
      </w:r>
      <w:r w:rsidRPr="009A3F84">
        <w:rPr>
          <w:rFonts w:ascii="Times New Roman" w:eastAsia="Times New Roman" w:hAnsi="Times New Roman" w:cs="Times New Roman"/>
        </w:rPr>
        <w:t xml:space="preserve"> </w:t>
      </w:r>
      <w:r w:rsidRPr="009A3F84">
        <w:rPr>
          <w:rFonts w:ascii="Times New Roman" w:eastAsia="Times New Roman" w:hAnsi="Times New Roman" w:cs="Times New Roman"/>
          <w:spacing w:val="-3"/>
        </w:rPr>
        <w:t xml:space="preserve">IDIQ </w:t>
      </w:r>
      <w:r w:rsidRPr="009A3F84">
        <w:rPr>
          <w:rFonts w:ascii="Times New Roman" w:eastAsia="Times New Roman" w:hAnsi="Times New Roman" w:cs="Times New Roman"/>
        </w:rPr>
        <w:t>contract. The IDIQ PM serves as the focal point between HQ USSOCOM SOF AT&amp;L-KH personnel, and their company’s management regarding all issues and discrepancies. The IDIQ PM ensures full compliance with the terms and conditions of the contract</w:t>
      </w:r>
      <w:del w:id="2" w:author="Ashby, Sherri K CIV USSOCOM" w:date="2025-08-18T08:12:00Z" w16du:dateUtc="2025-08-18T12:12:00Z">
        <w:r w:rsidRPr="009A3F84" w:rsidDel="00977024">
          <w:rPr>
            <w:rFonts w:ascii="Times New Roman" w:eastAsia="Times New Roman" w:hAnsi="Times New Roman" w:cs="Times New Roman"/>
          </w:rPr>
          <w:delText>,</w:delText>
        </w:r>
      </w:del>
      <w:r w:rsidRPr="009A3F84">
        <w:rPr>
          <w:rFonts w:ascii="Times New Roman" w:eastAsia="Times New Roman" w:hAnsi="Times New Roman" w:cs="Times New Roman"/>
        </w:rPr>
        <w:t xml:space="preserve"> and ensures that non-conforming contract services are corrected. The IDIQ PM is identified as Key Personnel in accordance with SOFARS clause</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rPr>
        <w:t>5652.237-9001.</w:t>
      </w:r>
    </w:p>
    <w:p w14:paraId="4D17232C" w14:textId="5B56F230" w:rsidR="009A3F84" w:rsidRPr="009A3F84" w:rsidDel="00977024" w:rsidRDefault="009A3F84" w:rsidP="009A3F84">
      <w:pPr>
        <w:widowControl w:val="0"/>
        <w:autoSpaceDE w:val="0"/>
        <w:autoSpaceDN w:val="0"/>
        <w:spacing w:after="0" w:line="240" w:lineRule="auto"/>
        <w:ind w:right="652"/>
        <w:rPr>
          <w:del w:id="3" w:author="Ashby, Sherri K CIV USSOCOM" w:date="2025-08-18T08:12:00Z" w16du:dateUtc="2025-08-18T12:12:00Z"/>
          <w:rFonts w:ascii="Times New Roman" w:eastAsia="Times New Roman" w:hAnsi="Times New Roman" w:cs="Times New Roman"/>
        </w:rPr>
      </w:pPr>
    </w:p>
    <w:p w14:paraId="0BAD1A84" w14:textId="0DC6C14C" w:rsidR="009A3F84" w:rsidRPr="009A3F84" w:rsidDel="00A172E0" w:rsidRDefault="009A3F84" w:rsidP="009A3F84">
      <w:pPr>
        <w:widowControl w:val="0"/>
        <w:autoSpaceDE w:val="0"/>
        <w:autoSpaceDN w:val="0"/>
        <w:spacing w:after="0" w:line="240" w:lineRule="auto"/>
        <w:ind w:right="652"/>
        <w:jc w:val="center"/>
        <w:rPr>
          <w:del w:id="4" w:author="Ashby, Sherri K CIV USSOCOM" w:date="2025-08-18T08:11:00Z" w16du:dateUtc="2025-08-18T12:11:00Z"/>
          <w:rFonts w:ascii="Times New Roman" w:eastAsia="Times New Roman" w:hAnsi="Times New Roman" w:cs="Times New Roman"/>
        </w:rPr>
      </w:pPr>
      <w:del w:id="5" w:author="Ashby, Sherri K CIV USSOCOM" w:date="2025-08-18T08:11:00Z" w16du:dateUtc="2025-08-18T12:11:00Z">
        <w:r w:rsidRPr="009A3F84" w:rsidDel="00A172E0">
          <w:rPr>
            <w:rFonts w:ascii="Times New Roman" w:eastAsia="Times New Roman" w:hAnsi="Times New Roman" w:cs="Times New Roman"/>
            <w:b/>
          </w:rPr>
          <w:delText>Table</w:delText>
        </w:r>
        <w:r w:rsidRPr="009A3F84" w:rsidDel="00A172E0">
          <w:rPr>
            <w:rFonts w:ascii="Times New Roman" w:eastAsia="Times New Roman" w:hAnsi="Times New Roman" w:cs="Times New Roman"/>
            <w:b/>
            <w:spacing w:val="-11"/>
          </w:rPr>
          <w:delText xml:space="preserve"> 6</w:delText>
        </w:r>
        <w:r w:rsidRPr="009A3F84" w:rsidDel="00A172E0">
          <w:rPr>
            <w:rFonts w:ascii="Times New Roman" w:eastAsia="Times New Roman" w:hAnsi="Times New Roman" w:cs="Times New Roman"/>
            <w:b/>
          </w:rPr>
          <w:delText>.1.</w:delText>
        </w:r>
        <w:r w:rsidRPr="009A3F84" w:rsidDel="00A172E0">
          <w:rPr>
            <w:rFonts w:ascii="Times New Roman" w:eastAsia="Times New Roman" w:hAnsi="Times New Roman" w:cs="Times New Roman"/>
            <w:b/>
            <w:spacing w:val="-9"/>
          </w:rPr>
          <w:delText xml:space="preserve"> </w:delText>
        </w:r>
        <w:r w:rsidRPr="009A3F84" w:rsidDel="00A172E0">
          <w:rPr>
            <w:rFonts w:ascii="Times New Roman" w:eastAsia="Times New Roman" w:hAnsi="Times New Roman" w:cs="Times New Roman"/>
            <w:b/>
            <w:spacing w:val="-1"/>
          </w:rPr>
          <w:delText>Personnel</w:delText>
        </w:r>
        <w:r w:rsidRPr="009A3F84" w:rsidDel="00A172E0">
          <w:rPr>
            <w:rFonts w:ascii="Times New Roman" w:eastAsia="Times New Roman" w:hAnsi="Times New Roman" w:cs="Times New Roman"/>
            <w:b/>
            <w:spacing w:val="-10"/>
          </w:rPr>
          <w:delText xml:space="preserve"> </w:delText>
        </w:r>
        <w:r w:rsidRPr="009A3F84" w:rsidDel="00A172E0">
          <w:rPr>
            <w:rFonts w:ascii="Times New Roman" w:eastAsia="Times New Roman" w:hAnsi="Times New Roman" w:cs="Times New Roman"/>
            <w:b/>
          </w:rPr>
          <w:delText>Qualifications</w:delText>
        </w:r>
      </w:del>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05"/>
        <w:gridCol w:w="6480"/>
      </w:tblGrid>
      <w:tr w:rsidR="009A3F84" w:rsidRPr="009A3F84" w:rsidDel="00A172E0" w14:paraId="6C6D08FE" w14:textId="19521559" w:rsidTr="2AE096E3">
        <w:trPr>
          <w:trHeight w:hRule="exact" w:val="272"/>
          <w:tblHeader/>
          <w:jc w:val="center"/>
          <w:del w:id="6" w:author="Ashby, Sherri K CIV USSOCOM" w:date="2025-08-18T08:11:00Z" w16du:dateUtc="2025-08-18T12:11:00Z"/>
        </w:trPr>
        <w:tc>
          <w:tcPr>
            <w:tcW w:w="2605" w:type="dxa"/>
            <w:shd w:val="clear" w:color="auto" w:fill="17365D"/>
            <w:vAlign w:val="center"/>
          </w:tcPr>
          <w:p w14:paraId="0ADEF107" w14:textId="15ECBD54" w:rsidR="009A3F84" w:rsidRPr="009A3F84" w:rsidDel="00A172E0" w:rsidRDefault="009A3F84" w:rsidP="009A3F84">
            <w:pPr>
              <w:widowControl w:val="0"/>
              <w:spacing w:after="0" w:line="240" w:lineRule="auto"/>
              <w:ind w:left="70" w:right="128"/>
              <w:jc w:val="center"/>
              <w:rPr>
                <w:del w:id="7" w:author="Ashby, Sherri K CIV USSOCOM" w:date="2025-08-18T08:11:00Z" w16du:dateUtc="2025-08-18T12:11:00Z"/>
                <w:rFonts w:ascii="Times New Roman" w:eastAsia="Times New Roman" w:hAnsi="Times New Roman" w:cs="Times New Roman"/>
              </w:rPr>
            </w:pPr>
            <w:del w:id="8" w:author="Ashby, Sherri K CIV USSOCOM" w:date="2025-08-18T08:11:00Z" w16du:dateUtc="2025-08-18T12:11:00Z">
              <w:r w:rsidRPr="009A3F84" w:rsidDel="00A172E0">
                <w:rPr>
                  <w:rFonts w:ascii="Times New Roman" w:eastAsia="Times New Roman" w:hAnsi="Times New Roman" w:cs="Times New Roman"/>
                  <w:b/>
                  <w:color w:val="FFFFFF"/>
                  <w:spacing w:val="-1"/>
                </w:rPr>
                <w:delText>Position/Labor Category</w:delText>
              </w:r>
            </w:del>
          </w:p>
        </w:tc>
        <w:tc>
          <w:tcPr>
            <w:tcW w:w="6480" w:type="dxa"/>
            <w:shd w:val="clear" w:color="auto" w:fill="17365D"/>
            <w:vAlign w:val="center"/>
          </w:tcPr>
          <w:p w14:paraId="25D1606D" w14:textId="347F7902" w:rsidR="009A3F84" w:rsidRPr="009A3F84" w:rsidDel="00A172E0" w:rsidRDefault="009A3F84" w:rsidP="009A3F84">
            <w:pPr>
              <w:widowControl w:val="0"/>
              <w:spacing w:after="0" w:line="240" w:lineRule="auto"/>
              <w:ind w:left="52" w:right="131"/>
              <w:jc w:val="center"/>
              <w:rPr>
                <w:del w:id="9" w:author="Ashby, Sherri K CIV USSOCOM" w:date="2025-08-18T08:11:00Z" w16du:dateUtc="2025-08-18T12:11:00Z"/>
                <w:rFonts w:ascii="Times New Roman" w:eastAsia="Times New Roman" w:hAnsi="Times New Roman" w:cs="Times New Roman"/>
              </w:rPr>
            </w:pPr>
            <w:del w:id="10" w:author="Ashby, Sherri K CIV USSOCOM" w:date="2025-08-18T08:11:00Z" w16du:dateUtc="2025-08-18T12:11:00Z">
              <w:r w:rsidRPr="009A3F84" w:rsidDel="00A172E0">
                <w:rPr>
                  <w:rFonts w:ascii="Times New Roman" w:eastAsia="Times New Roman" w:hAnsi="Times New Roman" w:cs="Times New Roman"/>
                  <w:b/>
                  <w:color w:val="FFFFFF"/>
                  <w:spacing w:val="-1"/>
                </w:rPr>
                <w:delText>Required Skills/Qualifications</w:delText>
              </w:r>
            </w:del>
          </w:p>
        </w:tc>
      </w:tr>
      <w:tr w:rsidR="009A3F84" w:rsidRPr="009A3F84" w:rsidDel="00A172E0" w14:paraId="5761EA48" w14:textId="1976A16F" w:rsidTr="2AE096E3">
        <w:trPr>
          <w:trHeight w:hRule="exact" w:val="3467"/>
          <w:jc w:val="center"/>
          <w:del w:id="11" w:author="Ashby, Sherri K CIV USSOCOM" w:date="2025-08-18T08:11:00Z" w16du:dateUtc="2025-08-18T12:11:00Z"/>
        </w:trPr>
        <w:tc>
          <w:tcPr>
            <w:tcW w:w="2605" w:type="dxa"/>
            <w:vAlign w:val="center"/>
          </w:tcPr>
          <w:p w14:paraId="2DFED87C" w14:textId="6D160CC0" w:rsidR="009A3F84" w:rsidRPr="009A3F84" w:rsidDel="00A172E0" w:rsidRDefault="009A3F84" w:rsidP="009A3F84">
            <w:pPr>
              <w:widowControl w:val="0"/>
              <w:spacing w:after="0" w:line="240" w:lineRule="auto"/>
              <w:ind w:left="70" w:right="128"/>
              <w:rPr>
                <w:del w:id="12" w:author="Ashby, Sherri K CIV USSOCOM" w:date="2025-08-18T08:11:00Z" w16du:dateUtc="2025-08-18T12:11:00Z"/>
                <w:rFonts w:ascii="Times New Roman" w:eastAsia="Times New Roman" w:hAnsi="Times New Roman" w:cs="Times New Roman"/>
                <w:sz w:val="20"/>
              </w:rPr>
            </w:pPr>
            <w:del w:id="13" w:author="Ashby, Sherri K CIV USSOCOM" w:date="2025-08-18T08:11:00Z" w16du:dateUtc="2025-08-18T12:11:00Z">
              <w:r w:rsidRPr="009A3F84" w:rsidDel="00A172E0">
                <w:rPr>
                  <w:rFonts w:ascii="Times New Roman" w:eastAsia="Times New Roman" w:hAnsi="Times New Roman" w:cs="Times New Roman"/>
                  <w:sz w:val="20"/>
                </w:rPr>
                <w:delText>IDIQ Program Manager (PM)</w:delText>
              </w:r>
            </w:del>
          </w:p>
        </w:tc>
        <w:tc>
          <w:tcPr>
            <w:tcW w:w="6480" w:type="dxa"/>
            <w:vAlign w:val="center"/>
          </w:tcPr>
          <w:p w14:paraId="24C3C937" w14:textId="6E6D9E81" w:rsidR="009A3F84" w:rsidRPr="009A3F84" w:rsidDel="00A172E0" w:rsidRDefault="009A3F84" w:rsidP="2AE096E3">
            <w:pPr>
              <w:widowControl w:val="0"/>
              <w:numPr>
                <w:ilvl w:val="0"/>
                <w:numId w:val="12"/>
              </w:numPr>
              <w:autoSpaceDE w:val="0"/>
              <w:autoSpaceDN w:val="0"/>
              <w:adjustRightInd w:val="0"/>
              <w:spacing w:after="0" w:line="240" w:lineRule="auto"/>
              <w:ind w:left="450"/>
              <w:rPr>
                <w:del w:id="14" w:author="Ashby, Sherri K CIV USSOCOM" w:date="2025-08-18T08:11:00Z" w16du:dateUtc="2025-08-18T12:11:00Z"/>
                <w:rFonts w:ascii="Times New Roman" w:eastAsia="MS Mincho" w:hAnsi="Times New Roman" w:cs="Times New Roman"/>
                <w:sz w:val="20"/>
                <w:szCs w:val="20"/>
              </w:rPr>
            </w:pPr>
            <w:del w:id="15" w:author="Ashby, Sherri K CIV USSOCOM" w:date="2025-08-18T08:11:00Z" w16du:dateUtc="2025-08-18T12:11:00Z">
              <w:r w:rsidRPr="2AE096E3" w:rsidDel="00A172E0">
                <w:rPr>
                  <w:rFonts w:ascii="Times New Roman" w:eastAsia="MS Mincho" w:hAnsi="Times New Roman" w:cs="Times New Roman"/>
                  <w:sz w:val="20"/>
                  <w:szCs w:val="20"/>
                </w:rPr>
                <w:delText xml:space="preserve">Clearance Requirement: </w:delText>
              </w:r>
              <w:r w:rsidRPr="2AE096E3" w:rsidDel="00A172E0">
                <w:rPr>
                  <w:rFonts w:ascii="Times New Roman" w:eastAsia="MS Mincho" w:hAnsi="Times New Roman" w:cs="Times New Roman"/>
                  <w:color w:val="FF0000"/>
                  <w:sz w:val="20"/>
                  <w:szCs w:val="20"/>
                </w:rPr>
                <w:delText xml:space="preserve"> Top Secret</w:delText>
              </w:r>
              <w:r w:rsidR="751F5ABA" w:rsidRPr="2AE096E3" w:rsidDel="00A172E0">
                <w:rPr>
                  <w:rFonts w:ascii="Times New Roman" w:eastAsia="MS Mincho" w:hAnsi="Times New Roman" w:cs="Times New Roman"/>
                  <w:color w:val="FF0000"/>
                  <w:sz w:val="20"/>
                  <w:szCs w:val="20"/>
                </w:rPr>
                <w:delText xml:space="preserve"> required; SCI eligible on day 1 of award</w:delText>
              </w:r>
            </w:del>
          </w:p>
          <w:p w14:paraId="060B175B" w14:textId="46234CEC" w:rsidR="009A3F84" w:rsidRPr="009A3F84" w:rsidDel="00A172E0" w:rsidRDefault="009A3F84" w:rsidP="009A3F84">
            <w:pPr>
              <w:widowControl w:val="0"/>
              <w:numPr>
                <w:ilvl w:val="0"/>
                <w:numId w:val="12"/>
              </w:numPr>
              <w:autoSpaceDE w:val="0"/>
              <w:autoSpaceDN w:val="0"/>
              <w:adjustRightInd w:val="0"/>
              <w:spacing w:after="0" w:line="240" w:lineRule="auto"/>
              <w:ind w:left="450"/>
              <w:rPr>
                <w:del w:id="16" w:author="Ashby, Sherri K CIV USSOCOM" w:date="2025-08-18T08:11:00Z" w16du:dateUtc="2025-08-18T12:11:00Z"/>
                <w:rFonts w:ascii="Times New Roman" w:eastAsia="MS Mincho" w:hAnsi="Times New Roman" w:cs="Times New Roman"/>
                <w:sz w:val="20"/>
              </w:rPr>
            </w:pPr>
            <w:del w:id="17" w:author="Ashby, Sherri K CIV USSOCOM" w:date="2025-08-18T08:11:00Z" w16du:dateUtc="2025-08-18T12:11:00Z">
              <w:r w:rsidRPr="009A3F84" w:rsidDel="00A172E0">
                <w:rPr>
                  <w:rFonts w:ascii="Times New Roman" w:eastAsia="MS Mincho" w:hAnsi="Times New Roman" w:cs="Times New Roman"/>
                  <w:sz w:val="20"/>
                </w:rPr>
                <w:delText>10 years’ total experience in USSOCOM assigned organizations, as military, Government civilian, or contractor**</w:delText>
              </w:r>
            </w:del>
          </w:p>
          <w:p w14:paraId="728B9F66" w14:textId="1BA998AC" w:rsidR="009A3F84" w:rsidRPr="009A3F84" w:rsidDel="00A172E0" w:rsidRDefault="009A3F84" w:rsidP="009A3F84">
            <w:pPr>
              <w:widowControl w:val="0"/>
              <w:numPr>
                <w:ilvl w:val="0"/>
                <w:numId w:val="12"/>
              </w:numPr>
              <w:autoSpaceDE w:val="0"/>
              <w:autoSpaceDN w:val="0"/>
              <w:adjustRightInd w:val="0"/>
              <w:spacing w:after="0" w:line="240" w:lineRule="auto"/>
              <w:ind w:left="450"/>
              <w:rPr>
                <w:del w:id="18" w:author="Ashby, Sherri K CIV USSOCOM" w:date="2025-08-18T08:11:00Z" w16du:dateUtc="2025-08-18T12:11:00Z"/>
                <w:rFonts w:ascii="Times New Roman" w:eastAsia="MS Mincho" w:hAnsi="Times New Roman" w:cs="Times New Roman"/>
                <w:sz w:val="20"/>
              </w:rPr>
            </w:pPr>
            <w:del w:id="19" w:author="Ashby, Sherri K CIV USSOCOM" w:date="2025-08-18T08:11:00Z" w16du:dateUtc="2025-08-18T12:11:00Z">
              <w:r w:rsidRPr="009A3F84" w:rsidDel="00A172E0">
                <w:rPr>
                  <w:rFonts w:ascii="Times New Roman" w:eastAsia="MS Mincho" w:hAnsi="Times New Roman" w:cs="Times New Roman"/>
                  <w:sz w:val="20"/>
                </w:rPr>
                <w:delText>5 years’ Program Management experience on a DoD Contract, ending not longer than 12 months prior to proposal submission.</w:delText>
              </w:r>
            </w:del>
          </w:p>
          <w:p w14:paraId="716F05BC" w14:textId="68142DB7" w:rsidR="009A3F84" w:rsidRPr="009A3F84" w:rsidDel="00A172E0" w:rsidRDefault="009A3F84" w:rsidP="009A3F84">
            <w:pPr>
              <w:widowControl w:val="0"/>
              <w:numPr>
                <w:ilvl w:val="0"/>
                <w:numId w:val="12"/>
              </w:numPr>
              <w:autoSpaceDE w:val="0"/>
              <w:autoSpaceDN w:val="0"/>
              <w:adjustRightInd w:val="0"/>
              <w:spacing w:after="0" w:line="240" w:lineRule="auto"/>
              <w:ind w:left="450"/>
              <w:rPr>
                <w:del w:id="20" w:author="Ashby, Sherri K CIV USSOCOM" w:date="2025-08-18T08:11:00Z" w16du:dateUtc="2025-08-18T12:11:00Z"/>
                <w:rFonts w:ascii="Times New Roman" w:eastAsia="MS Mincho" w:hAnsi="Times New Roman" w:cs="Times New Roman"/>
                <w:sz w:val="20"/>
              </w:rPr>
            </w:pPr>
            <w:del w:id="21" w:author="Ashby, Sherri K CIV USSOCOM" w:date="2025-08-18T08:11:00Z" w16du:dateUtc="2025-08-18T12:11:00Z">
              <w:r w:rsidRPr="009A3F84" w:rsidDel="00A172E0">
                <w:rPr>
                  <w:rFonts w:ascii="Times New Roman" w:eastAsia="MS Mincho" w:hAnsi="Times New Roman" w:cs="Times New Roman"/>
                  <w:sz w:val="20"/>
                </w:rPr>
                <w:delText xml:space="preserve">Master’s degree in </w:delText>
              </w:r>
              <w:r w:rsidRPr="009A3F84" w:rsidDel="00A172E0">
                <w:rPr>
                  <w:rFonts w:ascii="Times New Roman" w:eastAsia="MS Mincho" w:hAnsi="Times New Roman" w:cs="Times New Roman"/>
                  <w:sz w:val="20"/>
                  <w:u w:val="single"/>
                </w:rPr>
                <w:delText>Program Management or</w:delText>
              </w:r>
              <w:r w:rsidRPr="009A3F84" w:rsidDel="00A172E0">
                <w:rPr>
                  <w:rFonts w:ascii="Times New Roman" w:eastAsia="MS Mincho" w:hAnsi="Times New Roman" w:cs="Times New Roman"/>
                  <w:sz w:val="20"/>
                </w:rPr>
                <w:delText xml:space="preserve"> any Business related field </w:delText>
              </w:r>
              <w:r w:rsidRPr="009A3F84" w:rsidDel="00A172E0">
                <w:rPr>
                  <w:rFonts w:ascii="Times New Roman" w:eastAsia="MS Mincho" w:hAnsi="Times New Roman" w:cs="Times New Roman"/>
                  <w:b/>
                  <w:sz w:val="20"/>
                </w:rPr>
                <w:delText xml:space="preserve">– OR – </w:delText>
              </w:r>
              <w:r w:rsidRPr="009A3F84" w:rsidDel="00A172E0">
                <w:rPr>
                  <w:rFonts w:ascii="Times New Roman" w:eastAsia="MS Mincho" w:hAnsi="Times New Roman" w:cs="Times New Roman"/>
                  <w:sz w:val="20"/>
                  <w:u w:val="single"/>
                </w:rPr>
                <w:delText xml:space="preserve">Graduate of a US Military War College that issues a Master’s Certificate </w:delText>
              </w:r>
              <w:r w:rsidRPr="009A3F84" w:rsidDel="00A172E0">
                <w:rPr>
                  <w:rFonts w:ascii="Times New Roman" w:eastAsia="MS Mincho" w:hAnsi="Times New Roman" w:cs="Times New Roman"/>
                  <w:b/>
                  <w:sz w:val="20"/>
                  <w:u w:val="single"/>
                </w:rPr>
                <w:delText>and</w:delText>
              </w:r>
              <w:r w:rsidRPr="009A3F84" w:rsidDel="00A172E0">
                <w:rPr>
                  <w:rFonts w:ascii="Times New Roman" w:eastAsia="MS Mincho" w:hAnsi="Times New Roman" w:cs="Times New Roman"/>
                  <w:sz w:val="20"/>
                  <w:u w:val="single"/>
                </w:rPr>
                <w:delText xml:space="preserve"> an additional 5 years’ (10 years’ total) experience in Program Management</w:delText>
              </w:r>
              <w:r w:rsidRPr="009A3F84" w:rsidDel="00A172E0">
                <w:rPr>
                  <w:rFonts w:ascii="Times New Roman" w:eastAsia="MS Mincho" w:hAnsi="Times New Roman" w:cs="Times New Roman"/>
                  <w:sz w:val="20"/>
                </w:rPr>
                <w:delText xml:space="preserve"> </w:delText>
              </w:r>
              <w:r w:rsidRPr="009A3F84" w:rsidDel="00A172E0">
                <w:rPr>
                  <w:rFonts w:ascii="Times New Roman" w:eastAsia="MS Mincho" w:hAnsi="Times New Roman" w:cs="Times New Roman"/>
                  <w:b/>
                  <w:sz w:val="20"/>
                </w:rPr>
                <w:delText>– OR –</w:delText>
              </w:r>
              <w:r w:rsidRPr="009A3F84" w:rsidDel="00A172E0">
                <w:rPr>
                  <w:rFonts w:ascii="Times New Roman" w:eastAsia="MS Mincho" w:hAnsi="Times New Roman" w:cs="Times New Roman"/>
                  <w:sz w:val="20"/>
                </w:rPr>
                <w:delText xml:space="preserve"> any Bachelor’s Degree </w:delText>
              </w:r>
              <w:r w:rsidRPr="009A3F84" w:rsidDel="00A172E0">
                <w:rPr>
                  <w:rFonts w:ascii="Times New Roman" w:eastAsia="MS Mincho" w:hAnsi="Times New Roman" w:cs="Times New Roman"/>
                  <w:b/>
                  <w:sz w:val="20"/>
                </w:rPr>
                <w:delText>and</w:delText>
              </w:r>
              <w:r w:rsidRPr="009A3F84" w:rsidDel="00A172E0">
                <w:rPr>
                  <w:rFonts w:ascii="Times New Roman" w:eastAsia="MS Mincho" w:hAnsi="Times New Roman" w:cs="Times New Roman"/>
                  <w:sz w:val="20"/>
                </w:rPr>
                <w:delText xml:space="preserve"> an additional 5 years’ (total of 15 years’) experience in USSOCOM assigned organizations, as military, Government civilian, or contractor**</w:delText>
              </w:r>
            </w:del>
          </w:p>
          <w:p w14:paraId="4B3BFCE6" w14:textId="2BCE03DB" w:rsidR="009A3F84" w:rsidRPr="009A3F84" w:rsidDel="00A172E0" w:rsidRDefault="009A3F84" w:rsidP="009A3F84">
            <w:pPr>
              <w:widowControl w:val="0"/>
              <w:numPr>
                <w:ilvl w:val="0"/>
                <w:numId w:val="12"/>
              </w:numPr>
              <w:autoSpaceDE w:val="0"/>
              <w:autoSpaceDN w:val="0"/>
              <w:adjustRightInd w:val="0"/>
              <w:spacing w:after="0" w:line="240" w:lineRule="auto"/>
              <w:ind w:left="450"/>
              <w:rPr>
                <w:del w:id="22" w:author="Ashby, Sherri K CIV USSOCOM" w:date="2025-08-18T08:11:00Z" w16du:dateUtc="2025-08-18T12:11:00Z"/>
                <w:rFonts w:ascii="Times New Roman" w:eastAsia="MS Mincho" w:hAnsi="Times New Roman" w:cs="Times New Roman"/>
                <w:sz w:val="20"/>
              </w:rPr>
            </w:pPr>
            <w:del w:id="23" w:author="Ashby, Sherri K CIV USSOCOM" w:date="2025-08-18T08:11:00Z" w16du:dateUtc="2025-08-18T12:11:00Z">
              <w:r w:rsidRPr="009A3F84" w:rsidDel="00A172E0">
                <w:rPr>
                  <w:rFonts w:ascii="Times New Roman" w:eastAsia="MS Mincho" w:hAnsi="Times New Roman" w:cs="Times New Roman"/>
                  <w:sz w:val="20"/>
                </w:rPr>
                <w:delText xml:space="preserve">Project Management Professional (PMP) or DAWIA Level III PM certification </w:delText>
              </w:r>
              <w:r w:rsidRPr="009A3F84" w:rsidDel="00A172E0">
                <w:rPr>
                  <w:rFonts w:ascii="Times New Roman" w:eastAsia="MS Mincho" w:hAnsi="Times New Roman" w:cs="Times New Roman"/>
                  <w:b/>
                  <w:sz w:val="20"/>
                </w:rPr>
                <w:delText>– OR –</w:delText>
              </w:r>
              <w:r w:rsidRPr="009A3F84" w:rsidDel="00A172E0">
                <w:rPr>
                  <w:rFonts w:ascii="Times New Roman" w:eastAsia="MS Mincho" w:hAnsi="Times New Roman" w:cs="Times New Roman"/>
                  <w:sz w:val="20"/>
                </w:rPr>
                <w:delText xml:space="preserve"> an additional 5 years’ (total of 10 years’) Program Management experience on a DoD Contract</w:delText>
              </w:r>
            </w:del>
          </w:p>
        </w:tc>
      </w:tr>
    </w:tbl>
    <w:p w14:paraId="6265A71E" w14:textId="53A6E2A4" w:rsidR="009A3F84" w:rsidRPr="009A3F84" w:rsidDel="00A172E0" w:rsidRDefault="009A3F84" w:rsidP="009A3F84">
      <w:pPr>
        <w:widowControl w:val="0"/>
        <w:autoSpaceDE w:val="0"/>
        <w:autoSpaceDN w:val="0"/>
        <w:spacing w:after="0" w:line="240" w:lineRule="auto"/>
        <w:ind w:left="360" w:right="40"/>
        <w:rPr>
          <w:del w:id="24" w:author="Ashby, Sherri K CIV USSOCOM" w:date="2025-08-18T08:11:00Z" w16du:dateUtc="2025-08-18T12:11:00Z"/>
          <w:rFonts w:ascii="Times New Roman" w:eastAsia="Times New Roman" w:hAnsi="Times New Roman" w:cs="Times New Roman"/>
          <w:sz w:val="18"/>
        </w:rPr>
      </w:pPr>
      <w:del w:id="25" w:author="Ashby, Sherri K CIV USSOCOM" w:date="2025-08-18T08:11:00Z" w16du:dateUtc="2025-08-18T12:11:00Z">
        <w:r w:rsidRPr="009A3F84" w:rsidDel="00A172E0">
          <w:rPr>
            <w:rFonts w:ascii="Times New Roman" w:eastAsia="Times New Roman" w:hAnsi="Times New Roman" w:cs="Times New Roman"/>
            <w:sz w:val="18"/>
          </w:rPr>
          <w:delText>** USSOCOM assigned organizations include: the SOCOM HQs at MacDill AFB; JSOC HQs and its assigned units/SMUs; USASOC HQs and its assigned units; NAVSPECWARCOM and its assigned units; AFSOC HQs and its assigned units; MARSOC HQs and its assigned units; and the TSOCs (SOCAFRICA, SOCCENT, SOCEUR, SOCPAC, SOCSOUTH, SOCKOR, SOCNORTH)</w:delText>
        </w:r>
      </w:del>
    </w:p>
    <w:p w14:paraId="70C9175E" w14:textId="77777777" w:rsidR="009A3F84" w:rsidRPr="009A3F84" w:rsidRDefault="009A3F84" w:rsidP="009A3F84">
      <w:pPr>
        <w:widowControl w:val="0"/>
        <w:autoSpaceDE w:val="0"/>
        <w:autoSpaceDN w:val="0"/>
        <w:spacing w:after="0" w:line="240" w:lineRule="auto"/>
        <w:ind w:right="297"/>
        <w:rPr>
          <w:rFonts w:ascii="Times New Roman" w:eastAsia="Times New Roman" w:hAnsi="Times New Roman" w:cs="Times New Roman"/>
        </w:rPr>
      </w:pPr>
    </w:p>
    <w:p w14:paraId="6D925972" w14:textId="77777777" w:rsidR="009A3F84" w:rsidRPr="009A3F84" w:rsidRDefault="009A3F84" w:rsidP="009A3F84">
      <w:pPr>
        <w:widowControl w:val="0"/>
        <w:numPr>
          <w:ilvl w:val="0"/>
          <w:numId w:val="6"/>
        </w:numPr>
        <w:autoSpaceDE w:val="0"/>
        <w:autoSpaceDN w:val="0"/>
        <w:spacing w:after="0" w:line="240" w:lineRule="auto"/>
        <w:ind w:left="360" w:right="297" w:hanging="180"/>
        <w:rPr>
          <w:rFonts w:ascii="Times New Roman" w:eastAsia="Times New Roman" w:hAnsi="Times New Roman" w:cs="Times New Roman"/>
        </w:rPr>
      </w:pPr>
      <w:r w:rsidRPr="009A3F84">
        <w:rPr>
          <w:rFonts w:ascii="Times New Roman" w:eastAsia="Times New Roman" w:hAnsi="Times New Roman" w:cs="Times New Roman"/>
          <w:b/>
        </w:rPr>
        <w:t>Task Lead (identified only at the task order level)</w:t>
      </w:r>
      <w:r w:rsidRPr="009A3F84">
        <w:rPr>
          <w:rFonts w:ascii="Times New Roman" w:eastAsia="Times New Roman" w:hAnsi="Times New Roman" w:cs="Times New Roman"/>
        </w:rPr>
        <w:t>. A Task Lead is the official point of contact between the Contracting Officer Representative (COR) and the IDIQ Prime Contractor for the Task Order (TO). A Task Lead is responsible for the overall execution of the TO including technical and quality control oversight, and typically has a detailed knowledge of the daily activities associated with the</w:t>
      </w:r>
      <w:r w:rsidRPr="009A3F84">
        <w:rPr>
          <w:rFonts w:ascii="Times New Roman" w:eastAsia="Times New Roman" w:hAnsi="Times New Roman" w:cs="Times New Roman"/>
          <w:spacing w:val="-16"/>
        </w:rPr>
        <w:t xml:space="preserve"> </w:t>
      </w:r>
      <w:r w:rsidRPr="009A3F84">
        <w:rPr>
          <w:rFonts w:ascii="Times New Roman" w:eastAsia="Times New Roman" w:hAnsi="Times New Roman" w:cs="Times New Roman"/>
        </w:rPr>
        <w:t>TO.  A Task Lead is identified as Key Personnel in accordance with SOFARS clause 5652.237-9001</w:t>
      </w:r>
    </w:p>
    <w:p w14:paraId="227E64A0"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65E70B7D" w14:textId="24653DB5" w:rsidR="009A3F84" w:rsidRPr="009A3F84" w:rsidRDefault="009A3F84" w:rsidP="009A3F84">
      <w:pPr>
        <w:widowControl w:val="0"/>
        <w:tabs>
          <w:tab w:val="left" w:pos="461"/>
        </w:tabs>
        <w:autoSpaceDE w:val="0"/>
        <w:autoSpaceDN w:val="0"/>
        <w:spacing w:after="0" w:line="240" w:lineRule="auto"/>
        <w:ind w:right="239"/>
        <w:jc w:val="both"/>
        <w:rPr>
          <w:rFonts w:ascii="Times New Roman" w:eastAsia="Times New Roman" w:hAnsi="Times New Roman" w:cs="Times New Roman"/>
        </w:rPr>
      </w:pPr>
      <w:r w:rsidRPr="009A3F84">
        <w:rPr>
          <w:rFonts w:ascii="Times New Roman" w:eastAsia="Times New Roman" w:hAnsi="Times New Roman" w:cs="Times New Roman"/>
        </w:rPr>
        <w:t xml:space="preserve">6.1 </w:t>
      </w:r>
      <w:r w:rsidRPr="009A3F84">
        <w:rPr>
          <w:rFonts w:ascii="Times New Roman" w:eastAsia="Times New Roman" w:hAnsi="Times New Roman" w:cs="Times New Roman"/>
          <w:u w:val="single"/>
        </w:rPr>
        <w:t>Contract Program Management Reviews.</w:t>
      </w:r>
      <w:r w:rsidRPr="009A3F84">
        <w:rPr>
          <w:rFonts w:ascii="Times New Roman" w:eastAsia="Times New Roman" w:hAnsi="Times New Roman" w:cs="Times New Roman"/>
        </w:rPr>
        <w:t xml:space="preserve"> The contractor shall participate in formal activity and program management reviews </w:t>
      </w:r>
      <w:del w:id="26" w:author="Ashby, Sherri K CIV USSOCOM" w:date="2025-08-18T08:15:00Z" w16du:dateUtc="2025-08-18T12:15:00Z">
        <w:r w:rsidRPr="009A3F84" w:rsidDel="00CE2B34">
          <w:rPr>
            <w:rFonts w:ascii="Times New Roman" w:eastAsia="Times New Roman" w:hAnsi="Times New Roman" w:cs="Times New Roman"/>
          </w:rPr>
          <w:delText xml:space="preserve">quarterly </w:delText>
        </w:r>
      </w:del>
      <w:ins w:id="27" w:author="Ashby, Sherri K CIV USSOCOM" w:date="2025-08-18T08:15:00Z" w16du:dateUtc="2025-08-18T12:15:00Z">
        <w:r w:rsidR="00CE2B34">
          <w:rPr>
            <w:rFonts w:ascii="Times New Roman" w:eastAsia="Times New Roman" w:hAnsi="Times New Roman" w:cs="Times New Roman"/>
          </w:rPr>
          <w:t>annu</w:t>
        </w:r>
      </w:ins>
      <w:ins w:id="28" w:author="Ashby, Sherri K CIV USSOCOM" w:date="2025-08-18T08:16:00Z" w16du:dateUtc="2025-08-18T12:16:00Z">
        <w:r w:rsidR="00CE2B34">
          <w:rPr>
            <w:rFonts w:ascii="Times New Roman" w:eastAsia="Times New Roman" w:hAnsi="Times New Roman" w:cs="Times New Roman"/>
          </w:rPr>
          <w:t>ally</w:t>
        </w:r>
      </w:ins>
      <w:ins w:id="29" w:author="Ashby, Sherri K CIV USSOCOM" w:date="2025-08-18T08:15:00Z" w16du:dateUtc="2025-08-18T12:15:00Z">
        <w:r w:rsidR="00CE2B34" w:rsidRPr="009A3F84">
          <w:rPr>
            <w:rFonts w:ascii="Times New Roman" w:eastAsia="Times New Roman" w:hAnsi="Times New Roman" w:cs="Times New Roman"/>
          </w:rPr>
          <w:t xml:space="preserve"> </w:t>
        </w:r>
      </w:ins>
      <w:r w:rsidRPr="009A3F84">
        <w:rPr>
          <w:rFonts w:ascii="Times New Roman" w:eastAsia="Times New Roman" w:hAnsi="Times New Roman" w:cs="Times New Roman"/>
        </w:rPr>
        <w:t>at HQ USSOCOM (unless otherwise specified)</w:t>
      </w:r>
      <w:r w:rsidRPr="009A3F84">
        <w:rPr>
          <w:rFonts w:ascii="Times New Roman" w:eastAsia="Times New Roman" w:hAnsi="Times New Roman" w:cs="Times New Roman"/>
          <w:spacing w:val="-18"/>
        </w:rPr>
        <w:t xml:space="preserve"> </w:t>
      </w:r>
      <w:r w:rsidRPr="009A3F84">
        <w:rPr>
          <w:rFonts w:ascii="Times New Roman" w:eastAsia="Times New Roman" w:hAnsi="Times New Roman" w:cs="Times New Roman"/>
        </w:rPr>
        <w:t>and as directed by the</w:t>
      </w:r>
      <w:r w:rsidRPr="009A3F84">
        <w:rPr>
          <w:rFonts w:ascii="Times New Roman" w:eastAsia="Times New Roman" w:hAnsi="Times New Roman" w:cs="Times New Roman"/>
          <w:spacing w:val="-6"/>
        </w:rPr>
        <w:t xml:space="preserve"> </w:t>
      </w:r>
      <w:r w:rsidRPr="009A3F84">
        <w:rPr>
          <w:rFonts w:ascii="Times New Roman" w:eastAsia="Times New Roman" w:hAnsi="Times New Roman" w:cs="Times New Roman"/>
        </w:rPr>
        <w:t>KO.</w:t>
      </w:r>
    </w:p>
    <w:p w14:paraId="6BB0B18B"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74981A5A" w14:textId="77777777" w:rsidR="009A3F84" w:rsidRPr="009A3F84" w:rsidRDefault="009A3F84" w:rsidP="009A3F84">
      <w:pPr>
        <w:widowControl w:val="0"/>
        <w:tabs>
          <w:tab w:val="left" w:pos="461"/>
        </w:tabs>
        <w:autoSpaceDE w:val="0"/>
        <w:autoSpaceDN w:val="0"/>
        <w:spacing w:after="0" w:line="240" w:lineRule="auto"/>
        <w:ind w:right="226"/>
        <w:rPr>
          <w:rFonts w:ascii="Times New Roman" w:eastAsia="Times New Roman" w:hAnsi="Times New Roman" w:cs="Times New Roman"/>
        </w:rPr>
      </w:pPr>
      <w:r w:rsidRPr="009A3F84">
        <w:rPr>
          <w:rFonts w:ascii="Times New Roman" w:eastAsia="Times New Roman" w:hAnsi="Times New Roman" w:cs="Times New Roman"/>
        </w:rPr>
        <w:t xml:space="preserve">6.2 </w:t>
      </w:r>
      <w:r w:rsidRPr="009A3F84">
        <w:rPr>
          <w:rFonts w:ascii="Times New Roman" w:eastAsia="Times New Roman" w:hAnsi="Times New Roman" w:cs="Times New Roman"/>
          <w:u w:val="single"/>
        </w:rPr>
        <w:t>Business Relations</w:t>
      </w:r>
      <w:r w:rsidRPr="009A3F84">
        <w:rPr>
          <w:rFonts w:ascii="Times New Roman" w:eastAsia="Times New Roman" w:hAnsi="Times New Roman" w:cs="Times New Roman"/>
        </w:rPr>
        <w:t>. The contractor shall integrate and coordinate all activity required to execute this contract and manage the timeliness, completeness, and quality of problem identification. The contractor shall provide corrective actions plans, proposal submittals, timely identification of issues, and effective management of subcontractors.  The contractor shall seek to ensure customer satisfaction and professional and ethical behavior of all contractor</w:t>
      </w:r>
      <w:r w:rsidRPr="009A3F84">
        <w:rPr>
          <w:rFonts w:ascii="Times New Roman" w:eastAsia="Times New Roman" w:hAnsi="Times New Roman" w:cs="Times New Roman"/>
          <w:spacing w:val="-19"/>
        </w:rPr>
        <w:t xml:space="preserve"> </w:t>
      </w:r>
      <w:r w:rsidRPr="009A3F84">
        <w:rPr>
          <w:rFonts w:ascii="Times New Roman" w:eastAsia="Times New Roman" w:hAnsi="Times New Roman" w:cs="Times New Roman"/>
        </w:rPr>
        <w:t>personnel.</w:t>
      </w:r>
    </w:p>
    <w:p w14:paraId="0A37EE74"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EC38014" w14:textId="77777777" w:rsidR="009A3F84" w:rsidRPr="009A3F84" w:rsidRDefault="009A3F84" w:rsidP="009A3F84">
      <w:pPr>
        <w:widowControl w:val="0"/>
        <w:tabs>
          <w:tab w:val="left" w:pos="461"/>
        </w:tabs>
        <w:autoSpaceDE w:val="0"/>
        <w:autoSpaceDN w:val="0"/>
        <w:spacing w:after="0" w:line="240" w:lineRule="auto"/>
        <w:ind w:right="256"/>
        <w:rPr>
          <w:rFonts w:ascii="Times New Roman" w:eastAsia="Times New Roman" w:hAnsi="Times New Roman" w:cs="Times New Roman"/>
        </w:rPr>
      </w:pPr>
      <w:r w:rsidRPr="009A3F84">
        <w:rPr>
          <w:rFonts w:ascii="Times New Roman" w:eastAsia="Times New Roman" w:hAnsi="Times New Roman" w:cs="Times New Roman"/>
        </w:rPr>
        <w:t xml:space="preserve">6.3 </w:t>
      </w:r>
      <w:r w:rsidRPr="009A3F84">
        <w:rPr>
          <w:rFonts w:ascii="Times New Roman" w:eastAsia="Times New Roman" w:hAnsi="Times New Roman" w:cs="Times New Roman"/>
          <w:u w:val="single"/>
        </w:rPr>
        <w:t>Management of Personnel</w:t>
      </w:r>
      <w:r w:rsidRPr="009A3F84">
        <w:rPr>
          <w:rFonts w:ascii="Times New Roman" w:eastAsia="Times New Roman" w:hAnsi="Times New Roman" w:cs="Times New Roman"/>
        </w:rPr>
        <w:t>. The contractor shall maintain a capable and stable workforce (recruit, retain, and replace qualified employees with appropriate security clearances), to include providing a reach-back capability as necessary. Ensure new/replacement personnel meet or exceed the qualifications stated in the TO SOW.  The contractor management shall include items such as:</w:t>
      </w:r>
    </w:p>
    <w:p w14:paraId="4D1551FC"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5F71EC4"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Supervise TO personnel; manage contractor employees and the performance associated with all task orders.</w:t>
      </w:r>
    </w:p>
    <w:p w14:paraId="34642676"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Provide the necessary training to stay current with appropriate DoD and USSOCOM policy and guidance.</w:t>
      </w:r>
    </w:p>
    <w:p w14:paraId="01244DDE"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Provide the infrastructure to make business travel arrangements.</w:t>
      </w:r>
    </w:p>
    <w:p w14:paraId="68CBFEAF"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lastRenderedPageBreak/>
        <w:t>Provide subcontract management necessary to integrate work performed on these requirements and shall be responsible and accountable for subcontractor performance. The prime contractor shall manage work distribution to ensure there are no OCI conflicts. Contractors may add subcontractors to their team after notification to the KO.</w:t>
      </w:r>
    </w:p>
    <w:p w14:paraId="74F672E3"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Plan, control, monitor, and report cost, schedule, and performance metrics.</w:t>
      </w:r>
    </w:p>
    <w:p w14:paraId="2DA268AD"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Develop and submit all required information and deliverables in accordance with individual task order requirements and timelines.</w:t>
      </w:r>
    </w:p>
    <w:p w14:paraId="4A967237"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Document and notify the government of actual or potential contractor program management problems and/or performance deficiencies. Perform corrective actions for all identified contractor program management problems and/or deficiencies within timeframes specified by the KO.</w:t>
      </w:r>
    </w:p>
    <w:p w14:paraId="08A878C2"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The contractor shall provide the technical approach and expertise, organizational resources, and management controls necessary to meet the cost, schedule, and performance requirements specified in this SOW and in any resultant task orders awarded during the of performance of this contract.</w:t>
      </w:r>
    </w:p>
    <w:p w14:paraId="422D569C" w14:textId="77777777" w:rsidR="009A3F84" w:rsidRPr="009A3F84" w:rsidRDefault="009A3F84" w:rsidP="009A3F84">
      <w:pPr>
        <w:widowControl w:val="0"/>
        <w:numPr>
          <w:ilvl w:val="0"/>
          <w:numId w:val="5"/>
        </w:numPr>
        <w:autoSpaceDE w:val="0"/>
        <w:autoSpaceDN w:val="0"/>
        <w:spacing w:after="0" w:line="240" w:lineRule="auto"/>
        <w:ind w:left="360" w:right="230" w:hanging="180"/>
        <w:rPr>
          <w:rFonts w:ascii="Times New Roman" w:eastAsia="Times New Roman" w:hAnsi="Times New Roman" w:cs="Times New Roman"/>
        </w:rPr>
      </w:pPr>
      <w:r w:rsidRPr="009A3F84">
        <w:rPr>
          <w:rFonts w:ascii="Times New Roman" w:eastAsia="Times New Roman" w:hAnsi="Times New Roman" w:cs="Times New Roman"/>
        </w:rPr>
        <w:t>Contractor personnel, consultants and/or subcontractors shall identify themselves as contractors during meetings, telephone conversations and in electronic messages or correspondence related to this contract. Contractor-occupied facilities (on any government installation) such as offices, separate rooms, or cubicles shall be clearly identified with contractor-supplied signs, nameplates or other identification, showing that these are work areas for Contractor or subcontractor personnel.</w:t>
      </w:r>
    </w:p>
    <w:p w14:paraId="606077FC" w14:textId="77777777" w:rsidR="009A3F84" w:rsidRPr="009A3F84" w:rsidRDefault="009A3F84" w:rsidP="009A3F84">
      <w:pPr>
        <w:widowControl w:val="0"/>
        <w:tabs>
          <w:tab w:val="left" w:pos="641"/>
        </w:tabs>
        <w:autoSpaceDE w:val="0"/>
        <w:autoSpaceDN w:val="0"/>
        <w:spacing w:after="0" w:line="240" w:lineRule="auto"/>
        <w:ind w:right="230"/>
        <w:rPr>
          <w:rFonts w:ascii="Times New Roman" w:eastAsia="Times New Roman" w:hAnsi="Times New Roman" w:cs="Times New Roman"/>
        </w:rPr>
      </w:pPr>
    </w:p>
    <w:p w14:paraId="6FE7EC2A" w14:textId="658B1B97" w:rsidR="009A3F84" w:rsidRPr="009A3F84" w:rsidRDefault="009A3F84" w:rsidP="009A3F84">
      <w:pPr>
        <w:widowControl w:val="0"/>
        <w:tabs>
          <w:tab w:val="left" w:pos="461"/>
        </w:tabs>
        <w:autoSpaceDE w:val="0"/>
        <w:autoSpaceDN w:val="0"/>
        <w:spacing w:after="0" w:line="240" w:lineRule="auto"/>
        <w:ind w:right="598"/>
        <w:rPr>
          <w:rFonts w:ascii="Times New Roman" w:eastAsia="Times New Roman" w:hAnsi="Times New Roman" w:cs="Times New Roman"/>
        </w:rPr>
      </w:pPr>
      <w:r w:rsidRPr="009A3F84">
        <w:rPr>
          <w:rFonts w:ascii="Times New Roman" w:eastAsia="Times New Roman" w:hAnsi="Times New Roman" w:cs="Times New Roman"/>
        </w:rPr>
        <w:t xml:space="preserve">6.4 </w:t>
      </w:r>
      <w:r w:rsidRPr="009A3F84">
        <w:rPr>
          <w:rFonts w:ascii="Times New Roman" w:eastAsia="Times New Roman" w:hAnsi="Times New Roman" w:cs="Times New Roman"/>
          <w:u w:val="single"/>
        </w:rPr>
        <w:t>Work Period and Authorized Holidays</w:t>
      </w:r>
      <w:r w:rsidRPr="009A3F84">
        <w:rPr>
          <w:rFonts w:ascii="Times New Roman" w:eastAsia="Times New Roman" w:hAnsi="Times New Roman" w:cs="Times New Roman"/>
        </w:rPr>
        <w:t xml:space="preserve">. Contractor personnel are required to perform work at the place of performance specified in a task order, and will work a </w:t>
      </w:r>
      <w:r w:rsidR="00101EA6" w:rsidRPr="009A3F84">
        <w:rPr>
          <w:rFonts w:ascii="Times New Roman" w:eastAsia="Times New Roman" w:hAnsi="Times New Roman" w:cs="Times New Roman"/>
        </w:rPr>
        <w:t>40-hour</w:t>
      </w:r>
      <w:r w:rsidRPr="009A3F84">
        <w:rPr>
          <w:rFonts w:ascii="Times New Roman" w:eastAsia="Times New Roman" w:hAnsi="Times New Roman" w:cs="Times New Roman"/>
        </w:rPr>
        <w:t xml:space="preserve"> schedule, Monday through Friday, unless otherwise stated in the task order. Command core hours are 0900-1500 hours, Monday through Friday. Contractor personnel may be authorized to work flexible work</w:t>
      </w:r>
      <w:r w:rsidRPr="009A3F84">
        <w:rPr>
          <w:rFonts w:ascii="Times New Roman" w:eastAsia="Times New Roman" w:hAnsi="Times New Roman" w:cs="Times New Roman"/>
          <w:spacing w:val="-16"/>
        </w:rPr>
        <w:t xml:space="preserve"> </w:t>
      </w:r>
      <w:r w:rsidRPr="009A3F84">
        <w:rPr>
          <w:rFonts w:ascii="Times New Roman" w:eastAsia="Times New Roman" w:hAnsi="Times New Roman" w:cs="Times New Roman"/>
        </w:rPr>
        <w:t>hours to support their customer and accomplish the task order</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requirements.</w:t>
      </w:r>
    </w:p>
    <w:p w14:paraId="2F5BFD7F" w14:textId="77777777" w:rsidR="009A3F84" w:rsidRPr="009A3F84" w:rsidRDefault="009A3F84" w:rsidP="009A3F84">
      <w:pPr>
        <w:widowControl w:val="0"/>
        <w:tabs>
          <w:tab w:val="left" w:pos="461"/>
        </w:tabs>
        <w:autoSpaceDE w:val="0"/>
        <w:autoSpaceDN w:val="0"/>
        <w:spacing w:after="0" w:line="240" w:lineRule="auto"/>
        <w:ind w:right="598"/>
        <w:rPr>
          <w:rFonts w:ascii="Times New Roman" w:eastAsia="Times New Roman" w:hAnsi="Times New Roman" w:cs="Times New Roman"/>
        </w:rPr>
      </w:pPr>
    </w:p>
    <w:p w14:paraId="7718BCE3" w14:textId="77777777" w:rsidR="009A3F84" w:rsidRPr="009A3F84" w:rsidRDefault="009A3F84" w:rsidP="009A3F84">
      <w:pPr>
        <w:widowControl w:val="0"/>
        <w:tabs>
          <w:tab w:val="left" w:pos="461"/>
        </w:tabs>
        <w:autoSpaceDE w:val="0"/>
        <w:autoSpaceDN w:val="0"/>
        <w:spacing w:after="0" w:line="240" w:lineRule="auto"/>
        <w:ind w:right="598"/>
        <w:rPr>
          <w:rFonts w:ascii="Times New Roman" w:eastAsia="Times New Roman" w:hAnsi="Times New Roman" w:cs="Times New Roman"/>
        </w:rPr>
      </w:pPr>
      <w:r w:rsidRPr="009A3F84">
        <w:rPr>
          <w:rFonts w:ascii="Times New Roman" w:eastAsia="Times New Roman" w:hAnsi="Times New Roman" w:cs="Times New Roman"/>
        </w:rPr>
        <w:t>6.4.1 Due to security restrictions, contractors will not be permitted to work at government facilities before 0630 and after 1800, weekends (Saturday and Sunday), or the observance</w:t>
      </w:r>
      <w:r w:rsidRPr="009A3F84">
        <w:rPr>
          <w:rFonts w:ascii="Times New Roman" w:eastAsia="Times New Roman" w:hAnsi="Times New Roman" w:cs="Times New Roman"/>
          <w:spacing w:val="-16"/>
        </w:rPr>
        <w:t xml:space="preserve"> </w:t>
      </w:r>
      <w:r w:rsidRPr="009A3F84">
        <w:rPr>
          <w:rFonts w:ascii="Times New Roman" w:eastAsia="Times New Roman" w:hAnsi="Times New Roman" w:cs="Times New Roman"/>
        </w:rPr>
        <w:t>of U.S. Federal holidays and government down time unless authorized in advance by the KO or the task order COR. Government personnel must be present at all times when contractor personnel are working any of the times and days specified in the previous sentence.</w:t>
      </w:r>
    </w:p>
    <w:p w14:paraId="0B1342CF" w14:textId="77777777" w:rsidR="009A3F84" w:rsidRPr="009A3F84" w:rsidDel="006D075F" w:rsidRDefault="009A3F84" w:rsidP="009A3F84">
      <w:pPr>
        <w:widowControl w:val="0"/>
        <w:tabs>
          <w:tab w:val="left" w:pos="701"/>
        </w:tabs>
        <w:autoSpaceDE w:val="0"/>
        <w:autoSpaceDN w:val="0"/>
        <w:spacing w:after="0" w:line="240" w:lineRule="auto"/>
        <w:ind w:right="310"/>
        <w:rPr>
          <w:rFonts w:ascii="Times New Roman" w:eastAsia="Times New Roman" w:hAnsi="Times New Roman" w:cs="Times New Roman"/>
        </w:rPr>
      </w:pPr>
    </w:p>
    <w:p w14:paraId="7CF6B9DD"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u w:val="single"/>
        </w:rPr>
        <w:t>U. S. Federal Holidays</w:t>
      </w:r>
      <w:r w:rsidRPr="009A3F84">
        <w:rPr>
          <w:rFonts w:ascii="Times New Roman" w:eastAsia="Times New Roman" w:hAnsi="Times New Roman" w:cs="Times New Roman"/>
          <w:spacing w:val="-6"/>
          <w:u w:val="single"/>
        </w:rPr>
        <w:t xml:space="preserve"> </w:t>
      </w:r>
      <w:r w:rsidRPr="009A3F84">
        <w:rPr>
          <w:rFonts w:ascii="Times New Roman" w:eastAsia="Times New Roman" w:hAnsi="Times New Roman" w:cs="Times New Roman"/>
          <w:u w:val="single"/>
        </w:rPr>
        <w:t>Observed</w:t>
      </w:r>
      <w:r w:rsidRPr="009A3F84">
        <w:rPr>
          <w:rFonts w:ascii="Times New Roman" w:eastAsia="Times New Roman" w:hAnsi="Times New Roman" w:cs="Times New Roman"/>
        </w:rPr>
        <w:t>:</w:t>
      </w:r>
    </w:p>
    <w:p w14:paraId="20455C1B"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tbl>
      <w:tblPr>
        <w:tblW w:w="0" w:type="auto"/>
        <w:tblInd w:w="110" w:type="dxa"/>
        <w:tblLayout w:type="fixed"/>
        <w:tblCellMar>
          <w:left w:w="0" w:type="dxa"/>
          <w:right w:w="0" w:type="dxa"/>
        </w:tblCellMar>
        <w:tblLook w:val="01E0" w:firstRow="1" w:lastRow="1" w:firstColumn="1" w:lastColumn="1" w:noHBand="0" w:noVBand="0"/>
      </w:tblPr>
      <w:tblGrid>
        <w:gridCol w:w="2140"/>
        <w:gridCol w:w="3240"/>
        <w:gridCol w:w="2679"/>
      </w:tblGrid>
      <w:tr w:rsidR="009A3F84" w:rsidRPr="009A3F84" w14:paraId="447E2297" w14:textId="77777777" w:rsidTr="004B4F19">
        <w:trPr>
          <w:trHeight w:hRule="exact" w:val="271"/>
        </w:trPr>
        <w:tc>
          <w:tcPr>
            <w:tcW w:w="2140" w:type="dxa"/>
          </w:tcPr>
          <w:p w14:paraId="1FEB455D"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New Year's Day</w:t>
            </w:r>
          </w:p>
        </w:tc>
        <w:tc>
          <w:tcPr>
            <w:tcW w:w="3240" w:type="dxa"/>
          </w:tcPr>
          <w:p w14:paraId="1FD0B430"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Martin Luther King, Jr. Birthday</w:t>
            </w:r>
          </w:p>
        </w:tc>
        <w:tc>
          <w:tcPr>
            <w:tcW w:w="2679" w:type="dxa"/>
          </w:tcPr>
          <w:p w14:paraId="249D6025"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Washington's Birthday</w:t>
            </w:r>
          </w:p>
        </w:tc>
      </w:tr>
      <w:tr w:rsidR="009A3F84" w:rsidRPr="009A3F84" w14:paraId="696552B5" w14:textId="77777777" w:rsidTr="004B4F19">
        <w:trPr>
          <w:trHeight w:hRule="exact" w:val="276"/>
        </w:trPr>
        <w:tc>
          <w:tcPr>
            <w:tcW w:w="2140" w:type="dxa"/>
          </w:tcPr>
          <w:p w14:paraId="3601C8B5"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Memorial Day</w:t>
            </w:r>
          </w:p>
        </w:tc>
        <w:tc>
          <w:tcPr>
            <w:tcW w:w="3240" w:type="dxa"/>
          </w:tcPr>
          <w:p w14:paraId="7D7D9706" w14:textId="53F1E521" w:rsidR="009A3F84" w:rsidRPr="009A3F84" w:rsidRDefault="0012237F" w:rsidP="009A3F84">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Juneteenth </w:t>
            </w:r>
          </w:p>
        </w:tc>
        <w:tc>
          <w:tcPr>
            <w:tcW w:w="2679" w:type="dxa"/>
          </w:tcPr>
          <w:p w14:paraId="5617C820" w14:textId="26AC902B" w:rsidR="009A3F84" w:rsidRPr="009A3F84" w:rsidRDefault="002A0985"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Independence Day</w:t>
            </w:r>
          </w:p>
        </w:tc>
      </w:tr>
      <w:tr w:rsidR="009A3F84" w:rsidRPr="009A3F84" w14:paraId="5091318D" w14:textId="77777777" w:rsidTr="004B4F19">
        <w:trPr>
          <w:trHeight w:hRule="exact" w:val="276"/>
        </w:trPr>
        <w:tc>
          <w:tcPr>
            <w:tcW w:w="2140" w:type="dxa"/>
          </w:tcPr>
          <w:p w14:paraId="6F22D6D9" w14:textId="465EBA7C" w:rsidR="009A3F84" w:rsidRPr="009A3F84" w:rsidRDefault="0014108D" w:rsidP="009A3F84">
            <w:pPr>
              <w:widowControl w:val="0"/>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Labor Day</w:t>
            </w:r>
          </w:p>
        </w:tc>
        <w:tc>
          <w:tcPr>
            <w:tcW w:w="3240" w:type="dxa"/>
          </w:tcPr>
          <w:p w14:paraId="26992EA8" w14:textId="64CD521C" w:rsidR="009A3F84" w:rsidRPr="009A3F84" w:rsidRDefault="0014108D"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Columbus Day</w:t>
            </w:r>
          </w:p>
        </w:tc>
        <w:tc>
          <w:tcPr>
            <w:tcW w:w="2679" w:type="dxa"/>
          </w:tcPr>
          <w:p w14:paraId="5D9FA531" w14:textId="403A59AC" w:rsidR="009A3F84" w:rsidRPr="009A3F84" w:rsidRDefault="0014108D"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Veterans Day</w:t>
            </w:r>
          </w:p>
        </w:tc>
      </w:tr>
      <w:tr w:rsidR="009A3F84" w:rsidRPr="009A3F84" w14:paraId="7948FD04" w14:textId="77777777" w:rsidTr="004B4F19">
        <w:trPr>
          <w:trHeight w:hRule="exact" w:val="271"/>
        </w:trPr>
        <w:tc>
          <w:tcPr>
            <w:tcW w:w="2140" w:type="dxa"/>
          </w:tcPr>
          <w:p w14:paraId="6D26C583" w14:textId="6C233B10" w:rsidR="009A3F84" w:rsidRPr="009A3F84" w:rsidRDefault="0014108D"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Thanksgiving Day</w:t>
            </w:r>
          </w:p>
        </w:tc>
        <w:tc>
          <w:tcPr>
            <w:tcW w:w="3240" w:type="dxa"/>
          </w:tcPr>
          <w:p w14:paraId="037423E3" w14:textId="31494C2F" w:rsidR="009A3F84" w:rsidRPr="009A3F84" w:rsidRDefault="0014108D"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Christmas Day</w:t>
            </w:r>
          </w:p>
        </w:tc>
        <w:tc>
          <w:tcPr>
            <w:tcW w:w="2679" w:type="dxa"/>
          </w:tcPr>
          <w:p w14:paraId="19916128"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tc>
      </w:tr>
    </w:tbl>
    <w:p w14:paraId="001F7938"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527A0913"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rPr>
        <w:t xml:space="preserve">6.4.2 </w:t>
      </w:r>
      <w:r w:rsidRPr="009A3F84" w:rsidDel="006D075F">
        <w:rPr>
          <w:rFonts w:ascii="Times New Roman" w:eastAsia="Times New Roman" w:hAnsi="Times New Roman" w:cs="Times New Roman"/>
        </w:rPr>
        <w:t>Contractors are responsible for management of their personnel to ensure ceiling hours specified in cost reimbursable task orders are not exceeded. The government will not</w:t>
      </w:r>
      <w:r w:rsidRPr="009A3F84" w:rsidDel="006D075F">
        <w:rPr>
          <w:rFonts w:ascii="Times New Roman" w:eastAsia="Times New Roman" w:hAnsi="Times New Roman" w:cs="Times New Roman"/>
          <w:spacing w:val="-15"/>
        </w:rPr>
        <w:t xml:space="preserve"> </w:t>
      </w:r>
      <w:r w:rsidRPr="009A3F84" w:rsidDel="006D075F">
        <w:rPr>
          <w:rFonts w:ascii="Times New Roman" w:eastAsia="Times New Roman" w:hAnsi="Times New Roman" w:cs="Times New Roman"/>
        </w:rPr>
        <w:t>reimburse the contractor if the ceiling hours are exceeded. Proper notifications must be accomplished in accordance with this contract’s cost reporting</w:t>
      </w:r>
      <w:r w:rsidRPr="009A3F84" w:rsidDel="006D075F">
        <w:rPr>
          <w:rFonts w:ascii="Times New Roman" w:eastAsia="Times New Roman" w:hAnsi="Times New Roman" w:cs="Times New Roman"/>
          <w:spacing w:val="-8"/>
        </w:rPr>
        <w:t xml:space="preserve"> </w:t>
      </w:r>
      <w:r w:rsidRPr="009A3F84" w:rsidDel="006D075F">
        <w:rPr>
          <w:rFonts w:ascii="Times New Roman" w:eastAsia="Times New Roman" w:hAnsi="Times New Roman" w:cs="Times New Roman"/>
        </w:rPr>
        <w:t>clauses.</w:t>
      </w:r>
    </w:p>
    <w:p w14:paraId="2EBAEC6E"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540D079C" w14:textId="77777777" w:rsidR="009A3F84" w:rsidRPr="009A3F84" w:rsidRDefault="009A3F84" w:rsidP="009A3F84">
      <w:pPr>
        <w:widowControl w:val="0"/>
        <w:tabs>
          <w:tab w:val="left" w:pos="701"/>
        </w:tabs>
        <w:autoSpaceDE w:val="0"/>
        <w:autoSpaceDN w:val="0"/>
        <w:spacing w:after="0" w:line="240" w:lineRule="auto"/>
        <w:ind w:right="778"/>
        <w:rPr>
          <w:rFonts w:ascii="Times New Roman" w:eastAsia="Times New Roman" w:hAnsi="Times New Roman" w:cs="Times New Roman"/>
        </w:rPr>
      </w:pPr>
      <w:r w:rsidRPr="009A3F84">
        <w:rPr>
          <w:rFonts w:ascii="Times New Roman" w:eastAsia="Times New Roman" w:hAnsi="Times New Roman" w:cs="Times New Roman"/>
        </w:rPr>
        <w:t xml:space="preserve">6.5 </w:t>
      </w:r>
      <w:r w:rsidRPr="009A3F84">
        <w:rPr>
          <w:rFonts w:ascii="Times New Roman" w:eastAsia="Times New Roman" w:hAnsi="Times New Roman" w:cs="Times New Roman"/>
          <w:u w:val="single"/>
        </w:rPr>
        <w:t>Mission Related Events</w:t>
      </w:r>
      <w:r w:rsidRPr="009A3F84">
        <w:rPr>
          <w:rFonts w:ascii="Times New Roman" w:eastAsia="Times New Roman" w:hAnsi="Times New Roman" w:cs="Times New Roman"/>
        </w:rPr>
        <w:t>. Generally, unless otherwise specified by the government, contractors are permitted to allow their employees to attend the following types of mission related</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events:</w:t>
      </w:r>
    </w:p>
    <w:p w14:paraId="12E9C8BC" w14:textId="77777777" w:rsidR="009A3F84" w:rsidRPr="009A3F84" w:rsidRDefault="009A3F84" w:rsidP="009A3F84">
      <w:pPr>
        <w:widowControl w:val="0"/>
        <w:tabs>
          <w:tab w:val="left" w:pos="701"/>
        </w:tabs>
        <w:autoSpaceDE w:val="0"/>
        <w:autoSpaceDN w:val="0"/>
        <w:spacing w:after="0" w:line="240" w:lineRule="auto"/>
        <w:ind w:right="778"/>
        <w:rPr>
          <w:rFonts w:ascii="Times New Roman" w:eastAsia="Times New Roman" w:hAnsi="Times New Roman" w:cs="Times New Roman"/>
        </w:rPr>
      </w:pPr>
    </w:p>
    <w:p w14:paraId="2DC69EB4" w14:textId="77777777" w:rsidR="009A3F84" w:rsidRPr="009A3F84" w:rsidRDefault="009A3F84" w:rsidP="009A3F84">
      <w:pPr>
        <w:widowControl w:val="0"/>
        <w:numPr>
          <w:ilvl w:val="3"/>
          <w:numId w:val="4"/>
        </w:numPr>
        <w:autoSpaceDE w:val="0"/>
        <w:autoSpaceDN w:val="0"/>
        <w:spacing w:after="0" w:line="240" w:lineRule="auto"/>
        <w:ind w:left="360" w:hanging="180"/>
        <w:rPr>
          <w:rFonts w:ascii="Times New Roman" w:eastAsia="Times New Roman" w:hAnsi="Times New Roman" w:cs="Times New Roman"/>
        </w:rPr>
      </w:pPr>
      <w:r w:rsidRPr="009A3F84">
        <w:rPr>
          <w:rFonts w:ascii="Times New Roman" w:eastAsia="Times New Roman" w:hAnsi="Times New Roman" w:cs="Times New Roman"/>
        </w:rPr>
        <w:t>Appropriate mission-related planning</w:t>
      </w:r>
      <w:r w:rsidRPr="009A3F84">
        <w:rPr>
          <w:rFonts w:ascii="Times New Roman" w:eastAsia="Times New Roman" w:hAnsi="Times New Roman" w:cs="Times New Roman"/>
          <w:spacing w:val="-8"/>
        </w:rPr>
        <w:t xml:space="preserve"> </w:t>
      </w:r>
      <w:r w:rsidRPr="009A3F84">
        <w:rPr>
          <w:rFonts w:ascii="Times New Roman" w:eastAsia="Times New Roman" w:hAnsi="Times New Roman" w:cs="Times New Roman"/>
        </w:rPr>
        <w:t>sessions</w:t>
      </w:r>
    </w:p>
    <w:p w14:paraId="37C32107" w14:textId="77777777" w:rsidR="009A3F84" w:rsidRPr="009A3F84" w:rsidRDefault="009A3F84" w:rsidP="009A3F84">
      <w:pPr>
        <w:widowControl w:val="0"/>
        <w:numPr>
          <w:ilvl w:val="3"/>
          <w:numId w:val="4"/>
        </w:numPr>
        <w:autoSpaceDE w:val="0"/>
        <w:autoSpaceDN w:val="0"/>
        <w:spacing w:after="0" w:line="240" w:lineRule="auto"/>
        <w:ind w:left="360" w:hanging="180"/>
        <w:rPr>
          <w:rFonts w:ascii="Times New Roman" w:eastAsia="Times New Roman" w:hAnsi="Times New Roman" w:cs="Times New Roman"/>
        </w:rPr>
      </w:pPr>
      <w:r w:rsidRPr="009A3F84">
        <w:rPr>
          <w:rFonts w:ascii="Times New Roman" w:eastAsia="Times New Roman" w:hAnsi="Times New Roman" w:cs="Times New Roman"/>
        </w:rPr>
        <w:t>Program management</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reviews</w:t>
      </w:r>
    </w:p>
    <w:p w14:paraId="53D6E7E0" w14:textId="77777777" w:rsidR="009A3F84" w:rsidRPr="009A3F84" w:rsidRDefault="009A3F84" w:rsidP="009A3F84">
      <w:pPr>
        <w:widowControl w:val="0"/>
        <w:numPr>
          <w:ilvl w:val="3"/>
          <w:numId w:val="4"/>
        </w:numPr>
        <w:autoSpaceDE w:val="0"/>
        <w:autoSpaceDN w:val="0"/>
        <w:spacing w:after="0" w:line="240" w:lineRule="auto"/>
        <w:ind w:left="360" w:hanging="180"/>
        <w:rPr>
          <w:rFonts w:ascii="Times New Roman" w:eastAsia="Times New Roman" w:hAnsi="Times New Roman" w:cs="Times New Roman"/>
        </w:rPr>
      </w:pPr>
      <w:r w:rsidRPr="009A3F84">
        <w:rPr>
          <w:rFonts w:ascii="Times New Roman" w:eastAsia="Times New Roman" w:hAnsi="Times New Roman" w:cs="Times New Roman"/>
        </w:rPr>
        <w:t>Other program-related</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rPr>
        <w:t>activities</w:t>
      </w:r>
    </w:p>
    <w:p w14:paraId="768A7083" w14:textId="77777777" w:rsidR="009A3F84" w:rsidRPr="009A3F84" w:rsidRDefault="009A3F84" w:rsidP="009A3F84">
      <w:pPr>
        <w:widowControl w:val="0"/>
        <w:numPr>
          <w:ilvl w:val="3"/>
          <w:numId w:val="4"/>
        </w:numPr>
        <w:autoSpaceDE w:val="0"/>
        <w:autoSpaceDN w:val="0"/>
        <w:spacing w:after="0" w:line="240" w:lineRule="auto"/>
        <w:ind w:left="360" w:right="224" w:hanging="180"/>
        <w:rPr>
          <w:rFonts w:ascii="Times New Roman" w:eastAsia="Times New Roman" w:hAnsi="Times New Roman" w:cs="Times New Roman"/>
        </w:rPr>
      </w:pPr>
      <w:r w:rsidRPr="009A3F84">
        <w:rPr>
          <w:rFonts w:ascii="Times New Roman" w:eastAsia="Times New Roman" w:hAnsi="Times New Roman" w:cs="Times New Roman"/>
        </w:rPr>
        <w:t>USSOCOM Commander Calls and Directorate/SOF AT&amp;L Calls (however, any</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outings or other morale building activities held in conjunction with such events are not</w:t>
      </w:r>
      <w:r w:rsidRPr="009A3F84">
        <w:rPr>
          <w:rFonts w:ascii="Times New Roman" w:eastAsia="Times New Roman" w:hAnsi="Times New Roman" w:cs="Times New Roman"/>
          <w:spacing w:val="-13"/>
        </w:rPr>
        <w:t xml:space="preserve"> </w:t>
      </w:r>
      <w:r w:rsidRPr="009A3F84">
        <w:rPr>
          <w:rFonts w:ascii="Times New Roman" w:eastAsia="Times New Roman" w:hAnsi="Times New Roman" w:cs="Times New Roman"/>
        </w:rPr>
        <w:t>billable)</w:t>
      </w:r>
    </w:p>
    <w:p w14:paraId="380B4042"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2AD08C2" w14:textId="77777777" w:rsidR="009A3F84" w:rsidRPr="009A3F84" w:rsidRDefault="009A3F84" w:rsidP="009A3F84">
      <w:pPr>
        <w:widowControl w:val="0"/>
        <w:autoSpaceDE w:val="0"/>
        <w:autoSpaceDN w:val="0"/>
        <w:spacing w:after="0" w:line="240" w:lineRule="auto"/>
        <w:ind w:right="75"/>
        <w:rPr>
          <w:rFonts w:ascii="Times New Roman" w:eastAsia="Times New Roman" w:hAnsi="Times New Roman" w:cs="Times New Roman"/>
        </w:rPr>
      </w:pPr>
      <w:r w:rsidRPr="009A3F84">
        <w:rPr>
          <w:rFonts w:ascii="Times New Roman" w:eastAsia="Times New Roman" w:hAnsi="Times New Roman" w:cs="Times New Roman"/>
        </w:rPr>
        <w:lastRenderedPageBreak/>
        <w:t>6.5.1 Contractors will not be paid for their employees’ time spent in attendance at morale building events or for “down days”. Any contractor reimbursement or receipt of monies for work not accomplished may be in violation of federal statute, criminally punishable as a false claim under 31 USC 3729. Contractors, through their Task Leads and/or CORs are to consult the KO regarding any uncertainty about what constitutes “mission-related” events/ activities and morale building events.</w:t>
      </w:r>
    </w:p>
    <w:p w14:paraId="6335B9B7"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F228703"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r w:rsidRPr="009A3F84">
        <w:rPr>
          <w:rFonts w:ascii="Times New Roman" w:eastAsia="Times New Roman" w:hAnsi="Times New Roman" w:cs="Times New Roman"/>
          <w:b/>
        </w:rPr>
        <w:t>7.0 Reporting Requirements.</w:t>
      </w:r>
      <w:r w:rsidRPr="009A3F84">
        <w:rPr>
          <w:rFonts w:ascii="Times New Roman" w:eastAsia="Times New Roman" w:hAnsi="Times New Roman" w:cs="Times New Roman"/>
        </w:rPr>
        <w:t xml:space="preserve">  In addition to specific deliverables identified within individual task orders, the following reports shall be submitted to the SOF AT&amp;L PEO-SVS Program Managers via the ServicesDropBox@socom.mil email address.</w:t>
      </w:r>
    </w:p>
    <w:p w14:paraId="0AA2364A"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b/>
        </w:rPr>
      </w:pPr>
    </w:p>
    <w:p w14:paraId="0C097134" w14:textId="77777777" w:rsidR="009A3F84" w:rsidRPr="009A3F84" w:rsidRDefault="009A3F84" w:rsidP="009A3F84">
      <w:pPr>
        <w:widowControl w:val="0"/>
        <w:autoSpaceDE w:val="0"/>
        <w:autoSpaceDN w:val="0"/>
        <w:spacing w:after="0" w:line="240" w:lineRule="auto"/>
        <w:ind w:right="262"/>
        <w:rPr>
          <w:rFonts w:ascii="Times New Roman" w:eastAsia="Times New Roman" w:hAnsi="Times New Roman" w:cs="Times New Roman"/>
        </w:rPr>
      </w:pPr>
      <w:r w:rsidRPr="009A3F84">
        <w:rPr>
          <w:rFonts w:ascii="Times New Roman" w:eastAsia="Times New Roman" w:hAnsi="Times New Roman" w:cs="Times New Roman"/>
          <w:spacing w:val="-3"/>
        </w:rPr>
        <w:t xml:space="preserve">7.1 </w:t>
      </w:r>
      <w:r w:rsidRPr="009A3F84">
        <w:rPr>
          <w:rFonts w:ascii="Times New Roman" w:eastAsia="Times New Roman" w:hAnsi="Times New Roman" w:cs="Times New Roman"/>
          <w:spacing w:val="-3"/>
          <w:u w:val="single"/>
        </w:rPr>
        <w:t xml:space="preserve">Monthly Status </w:t>
      </w:r>
      <w:r w:rsidRPr="009A3F84">
        <w:rPr>
          <w:rFonts w:ascii="Times New Roman" w:eastAsia="Times New Roman" w:hAnsi="Times New Roman" w:cs="Times New Roman"/>
          <w:spacing w:val="-4"/>
          <w:u w:val="single"/>
        </w:rPr>
        <w:t>Report</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The contractor shall prepare a monthly status report of tasks accomplished in support of all active task orders awarded under this IDIQ contract on or before the 10th day of each month in accordance with Contract Data Requirements List (CDRL)</w:t>
      </w:r>
      <w:r w:rsidRPr="009A3F84">
        <w:rPr>
          <w:rFonts w:ascii="Times New Roman" w:eastAsia="Times New Roman" w:hAnsi="Times New Roman" w:cs="Times New Roman"/>
          <w:spacing w:val="-29"/>
        </w:rPr>
        <w:t xml:space="preserve"> </w:t>
      </w:r>
      <w:r w:rsidRPr="009A3F84">
        <w:rPr>
          <w:rFonts w:ascii="Times New Roman" w:eastAsia="Times New Roman" w:hAnsi="Times New Roman" w:cs="Times New Roman"/>
        </w:rPr>
        <w:t xml:space="preserve">A001, </w:t>
      </w:r>
      <w:r w:rsidRPr="009A3F84">
        <w:rPr>
          <w:rFonts w:ascii="Times New Roman" w:eastAsia="Times New Roman" w:hAnsi="Times New Roman" w:cs="Times New Roman"/>
          <w:spacing w:val="-4"/>
        </w:rPr>
        <w:t xml:space="preserve">DI-MGMT-80368A. </w:t>
      </w:r>
      <w:r w:rsidRPr="009A3F84">
        <w:rPr>
          <w:rFonts w:ascii="Times New Roman" w:eastAsia="Times New Roman" w:hAnsi="Times New Roman" w:cs="Times New Roman"/>
          <w:spacing w:val="-3"/>
        </w:rPr>
        <w:t xml:space="preserve">If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3"/>
        </w:rPr>
        <w:t xml:space="preserve">10th </w:t>
      </w:r>
      <w:r w:rsidRPr="009A3F84">
        <w:rPr>
          <w:rFonts w:ascii="Times New Roman" w:eastAsia="Times New Roman" w:hAnsi="Times New Roman" w:cs="Times New Roman"/>
        </w:rPr>
        <w:t xml:space="preserve">day of the </w:t>
      </w:r>
      <w:r w:rsidRPr="009A3F84">
        <w:rPr>
          <w:rFonts w:ascii="Times New Roman" w:eastAsia="Times New Roman" w:hAnsi="Times New Roman" w:cs="Times New Roman"/>
          <w:spacing w:val="-3"/>
        </w:rPr>
        <w:t xml:space="preserve">month falls </w:t>
      </w:r>
      <w:r w:rsidRPr="009A3F84">
        <w:rPr>
          <w:rFonts w:ascii="Times New Roman" w:eastAsia="Times New Roman" w:hAnsi="Times New Roman" w:cs="Times New Roman"/>
        </w:rPr>
        <w:t xml:space="preserve">on a </w:t>
      </w:r>
      <w:r w:rsidRPr="009A3F84">
        <w:rPr>
          <w:rFonts w:ascii="Times New Roman" w:eastAsia="Times New Roman" w:hAnsi="Times New Roman" w:cs="Times New Roman"/>
          <w:spacing w:val="-4"/>
        </w:rPr>
        <w:t xml:space="preserve">Federal </w:t>
      </w:r>
      <w:r w:rsidRPr="009A3F84">
        <w:rPr>
          <w:rFonts w:ascii="Times New Roman" w:eastAsia="Times New Roman" w:hAnsi="Times New Roman" w:cs="Times New Roman"/>
          <w:spacing w:val="-3"/>
        </w:rPr>
        <w:t xml:space="preserve">holiday </w:t>
      </w:r>
      <w:r w:rsidRPr="009A3F84">
        <w:rPr>
          <w:rFonts w:ascii="Times New Roman" w:eastAsia="Times New Roman" w:hAnsi="Times New Roman" w:cs="Times New Roman"/>
        </w:rPr>
        <w:t xml:space="preserve">or a </w:t>
      </w:r>
      <w:r w:rsidRPr="009A3F84">
        <w:rPr>
          <w:rFonts w:ascii="Times New Roman" w:eastAsia="Times New Roman" w:hAnsi="Times New Roman" w:cs="Times New Roman"/>
          <w:spacing w:val="-3"/>
        </w:rPr>
        <w:t xml:space="preserve">weekend,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3"/>
        </w:rPr>
        <w:t xml:space="preserve">report is </w:t>
      </w:r>
      <w:r w:rsidRPr="009A3F84">
        <w:rPr>
          <w:rFonts w:ascii="Times New Roman" w:eastAsia="Times New Roman" w:hAnsi="Times New Roman" w:cs="Times New Roman"/>
        </w:rPr>
        <w:t xml:space="preserve">due the </w:t>
      </w:r>
      <w:r w:rsidRPr="009A3F84">
        <w:rPr>
          <w:rFonts w:ascii="Times New Roman" w:eastAsia="Times New Roman" w:hAnsi="Times New Roman" w:cs="Times New Roman"/>
          <w:spacing w:val="-3"/>
        </w:rPr>
        <w:t xml:space="preserve">next </w:t>
      </w:r>
      <w:r w:rsidRPr="009A3F84">
        <w:rPr>
          <w:rFonts w:ascii="Times New Roman" w:eastAsia="Times New Roman" w:hAnsi="Times New Roman" w:cs="Times New Roman"/>
          <w:spacing w:val="-4"/>
        </w:rPr>
        <w:t xml:space="preserve">government </w:t>
      </w:r>
      <w:r w:rsidRPr="009A3F84">
        <w:rPr>
          <w:rFonts w:ascii="Times New Roman" w:eastAsia="Times New Roman" w:hAnsi="Times New Roman" w:cs="Times New Roman"/>
          <w:spacing w:val="-3"/>
        </w:rPr>
        <w:t>business</w:t>
      </w:r>
      <w:r w:rsidRPr="009A3F84">
        <w:rPr>
          <w:rFonts w:ascii="Times New Roman" w:eastAsia="Times New Roman" w:hAnsi="Times New Roman" w:cs="Times New Roman"/>
          <w:spacing w:val="-31"/>
        </w:rPr>
        <w:t xml:space="preserve"> </w:t>
      </w:r>
      <w:r w:rsidRPr="009A3F84">
        <w:rPr>
          <w:rFonts w:ascii="Times New Roman" w:eastAsia="Times New Roman" w:hAnsi="Times New Roman" w:cs="Times New Roman"/>
          <w:spacing w:val="-4"/>
        </w:rPr>
        <w:t>day.</w:t>
      </w:r>
    </w:p>
    <w:p w14:paraId="614893D5"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385C3835" w14:textId="77777777" w:rsidR="009A3F84" w:rsidRPr="009A3F84" w:rsidRDefault="009A3F84" w:rsidP="009A3F84">
      <w:pPr>
        <w:widowControl w:val="0"/>
        <w:tabs>
          <w:tab w:val="left" w:pos="511"/>
        </w:tabs>
        <w:autoSpaceDE w:val="0"/>
        <w:autoSpaceDN w:val="0"/>
        <w:spacing w:after="0" w:line="240" w:lineRule="auto"/>
        <w:ind w:right="462"/>
        <w:rPr>
          <w:rFonts w:ascii="Times New Roman" w:eastAsia="Times New Roman" w:hAnsi="Times New Roman" w:cs="Times New Roman"/>
        </w:rPr>
      </w:pPr>
      <w:r w:rsidRPr="009A3F84">
        <w:rPr>
          <w:rFonts w:ascii="Times New Roman" w:eastAsia="Times New Roman" w:hAnsi="Times New Roman" w:cs="Times New Roman"/>
          <w:spacing w:val="-3"/>
        </w:rPr>
        <w:t xml:space="preserve">7.2 </w:t>
      </w:r>
      <w:r w:rsidRPr="009A3F84">
        <w:rPr>
          <w:rFonts w:ascii="Times New Roman" w:eastAsia="Times New Roman" w:hAnsi="Times New Roman" w:cs="Times New Roman"/>
          <w:spacing w:val="-3"/>
          <w:u w:val="single"/>
        </w:rPr>
        <w:t xml:space="preserve">Quarterly Contractor </w:t>
      </w:r>
      <w:r w:rsidRPr="009A3F84">
        <w:rPr>
          <w:rFonts w:ascii="Times New Roman" w:eastAsia="Times New Roman" w:hAnsi="Times New Roman" w:cs="Times New Roman"/>
          <w:spacing w:val="-4"/>
          <w:u w:val="single"/>
        </w:rPr>
        <w:t>Self-Assessment</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 xml:space="preserve">The contractor shall prepare a quarterly self- assessment in accordance with CDRL A002, </w:t>
      </w:r>
      <w:r w:rsidRPr="009A3F84">
        <w:rPr>
          <w:rFonts w:ascii="Times New Roman" w:eastAsia="Times New Roman" w:hAnsi="Times New Roman" w:cs="Times New Roman"/>
          <w:spacing w:val="-3"/>
        </w:rPr>
        <w:t>DI-ADMN-80447A.</w:t>
      </w:r>
    </w:p>
    <w:p w14:paraId="44E51D53" w14:textId="77777777" w:rsidR="009A3F84" w:rsidRPr="009A3F84" w:rsidRDefault="009A3F84" w:rsidP="009A3F84">
      <w:pPr>
        <w:widowControl w:val="0"/>
        <w:tabs>
          <w:tab w:val="left" w:pos="511"/>
        </w:tabs>
        <w:autoSpaceDE w:val="0"/>
        <w:autoSpaceDN w:val="0"/>
        <w:spacing w:after="0" w:line="240" w:lineRule="auto"/>
        <w:ind w:right="14"/>
        <w:rPr>
          <w:rFonts w:ascii="Times New Roman" w:eastAsia="Times New Roman" w:hAnsi="Times New Roman" w:cs="Times New Roman"/>
          <w:spacing w:val="-3"/>
        </w:rPr>
      </w:pPr>
    </w:p>
    <w:p w14:paraId="24A2CB5A" w14:textId="77777777" w:rsidR="009A3F84" w:rsidRPr="009A3F84" w:rsidRDefault="009A3F84" w:rsidP="009A3F84">
      <w:pPr>
        <w:widowControl w:val="0"/>
        <w:tabs>
          <w:tab w:val="left" w:pos="511"/>
        </w:tabs>
        <w:autoSpaceDE w:val="0"/>
        <w:autoSpaceDN w:val="0"/>
        <w:spacing w:after="0" w:line="240" w:lineRule="auto"/>
        <w:ind w:right="14"/>
        <w:rPr>
          <w:rFonts w:ascii="Times New Roman" w:eastAsia="Times New Roman" w:hAnsi="Times New Roman" w:cs="Times New Roman"/>
        </w:rPr>
      </w:pPr>
      <w:r w:rsidRPr="009A3F84">
        <w:rPr>
          <w:rFonts w:ascii="Times New Roman" w:eastAsia="Times New Roman" w:hAnsi="Times New Roman" w:cs="Times New Roman"/>
          <w:spacing w:val="-3"/>
        </w:rPr>
        <w:t xml:space="preserve">7.3 </w:t>
      </w:r>
      <w:r w:rsidRPr="009A3F84">
        <w:rPr>
          <w:rFonts w:ascii="Times New Roman" w:eastAsia="Times New Roman" w:hAnsi="Times New Roman" w:cs="Times New Roman"/>
          <w:spacing w:val="-3"/>
          <w:u w:val="single"/>
        </w:rPr>
        <w:t xml:space="preserve">Contractor </w:t>
      </w:r>
      <w:r w:rsidRPr="009A3F84">
        <w:rPr>
          <w:rFonts w:ascii="Times New Roman" w:eastAsia="Times New Roman" w:hAnsi="Times New Roman" w:cs="Times New Roman"/>
          <w:spacing w:val="-4"/>
          <w:u w:val="single"/>
        </w:rPr>
        <w:t>Manpower</w:t>
      </w:r>
      <w:r w:rsidRPr="009A3F84">
        <w:rPr>
          <w:rFonts w:ascii="Times New Roman" w:eastAsia="Times New Roman" w:hAnsi="Times New Roman" w:cs="Times New Roman"/>
          <w:spacing w:val="-1"/>
          <w:u w:val="single"/>
        </w:rPr>
        <w:t xml:space="preserve"> </w:t>
      </w:r>
      <w:r w:rsidRPr="009A3F84">
        <w:rPr>
          <w:rFonts w:ascii="Times New Roman" w:eastAsia="Times New Roman" w:hAnsi="Times New Roman" w:cs="Times New Roman"/>
          <w:spacing w:val="-3"/>
          <w:u w:val="single"/>
        </w:rPr>
        <w:t>Reporting</w:t>
      </w:r>
      <w:r w:rsidRPr="009A3F84">
        <w:rPr>
          <w:rFonts w:ascii="Times New Roman" w:eastAsia="Times New Roman" w:hAnsi="Times New Roman" w:cs="Times New Roman"/>
          <w:spacing w:val="-3"/>
        </w:rPr>
        <w:t xml:space="preserve">.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4"/>
        </w:rPr>
        <w:t xml:space="preserve">contractor </w:t>
      </w:r>
      <w:r w:rsidRPr="009A3F84">
        <w:rPr>
          <w:rFonts w:ascii="Times New Roman" w:eastAsia="Times New Roman" w:hAnsi="Times New Roman" w:cs="Times New Roman"/>
          <w:spacing w:val="-3"/>
        </w:rPr>
        <w:t xml:space="preserve">shall report ALL contractor </w:t>
      </w:r>
      <w:r w:rsidRPr="009A3F84">
        <w:rPr>
          <w:rFonts w:ascii="Times New Roman" w:eastAsia="Times New Roman" w:hAnsi="Times New Roman" w:cs="Times New Roman"/>
          <w:spacing w:val="-4"/>
        </w:rPr>
        <w:t xml:space="preserve">labor </w:t>
      </w:r>
      <w:r w:rsidRPr="009A3F84">
        <w:rPr>
          <w:rFonts w:ascii="Times New Roman" w:eastAsia="Times New Roman" w:hAnsi="Times New Roman" w:cs="Times New Roman"/>
          <w:spacing w:val="-3"/>
        </w:rPr>
        <w:t xml:space="preserve">hours (including </w:t>
      </w:r>
      <w:r w:rsidRPr="009A3F84">
        <w:rPr>
          <w:rFonts w:ascii="Times New Roman" w:eastAsia="Times New Roman" w:hAnsi="Times New Roman" w:cs="Times New Roman"/>
          <w:spacing w:val="-4"/>
        </w:rPr>
        <w:t xml:space="preserve">subcontractor </w:t>
      </w:r>
      <w:r w:rsidRPr="009A3F84">
        <w:rPr>
          <w:rFonts w:ascii="Times New Roman" w:eastAsia="Times New Roman" w:hAnsi="Times New Roman" w:cs="Times New Roman"/>
          <w:spacing w:val="-3"/>
        </w:rPr>
        <w:t xml:space="preserve">labor hours) required for </w:t>
      </w:r>
      <w:r w:rsidRPr="009A3F84">
        <w:rPr>
          <w:rFonts w:ascii="Times New Roman" w:eastAsia="Times New Roman" w:hAnsi="Times New Roman" w:cs="Times New Roman"/>
          <w:spacing w:val="-4"/>
        </w:rPr>
        <w:t xml:space="preserve">performance </w:t>
      </w:r>
      <w:r w:rsidRPr="009A3F84">
        <w:rPr>
          <w:rFonts w:ascii="Times New Roman" w:eastAsia="Times New Roman" w:hAnsi="Times New Roman" w:cs="Times New Roman"/>
        </w:rPr>
        <w:t xml:space="preserve">of </w:t>
      </w:r>
      <w:r w:rsidRPr="009A3F84">
        <w:rPr>
          <w:rFonts w:ascii="Times New Roman" w:eastAsia="Times New Roman" w:hAnsi="Times New Roman" w:cs="Times New Roman"/>
          <w:spacing w:val="-3"/>
        </w:rPr>
        <w:t xml:space="preserve">services provided under this </w:t>
      </w:r>
      <w:r w:rsidRPr="009A3F84">
        <w:rPr>
          <w:rFonts w:ascii="Times New Roman" w:eastAsia="Times New Roman" w:hAnsi="Times New Roman" w:cs="Times New Roman"/>
          <w:spacing w:val="-4"/>
        </w:rPr>
        <w:t xml:space="preserve">contract </w:t>
      </w:r>
      <w:r w:rsidRPr="009A3F84">
        <w:rPr>
          <w:rFonts w:ascii="Times New Roman" w:eastAsia="Times New Roman" w:hAnsi="Times New Roman" w:cs="Times New Roman"/>
          <w:spacing w:val="-3"/>
        </w:rPr>
        <w:t xml:space="preserve">via </w:t>
      </w:r>
      <w:r w:rsidRPr="009A3F84">
        <w:rPr>
          <w:rFonts w:ascii="Times New Roman" w:eastAsia="Times New Roman" w:hAnsi="Times New Roman" w:cs="Times New Roman"/>
        </w:rPr>
        <w:t xml:space="preserve">a </w:t>
      </w:r>
      <w:r w:rsidRPr="009A3F84">
        <w:rPr>
          <w:rFonts w:ascii="Times New Roman" w:eastAsia="Times New Roman" w:hAnsi="Times New Roman" w:cs="Times New Roman"/>
          <w:spacing w:val="-3"/>
        </w:rPr>
        <w:t xml:space="preserve">secure data </w:t>
      </w:r>
      <w:r w:rsidRPr="009A3F84">
        <w:rPr>
          <w:rFonts w:ascii="Times New Roman" w:eastAsia="Times New Roman" w:hAnsi="Times New Roman" w:cs="Times New Roman"/>
          <w:spacing w:val="-4"/>
        </w:rPr>
        <w:t xml:space="preserve">collection </w:t>
      </w:r>
      <w:r w:rsidRPr="009A3F84">
        <w:rPr>
          <w:rFonts w:ascii="Times New Roman" w:eastAsia="Times New Roman" w:hAnsi="Times New Roman" w:cs="Times New Roman"/>
          <w:spacing w:val="-3"/>
        </w:rPr>
        <w:t xml:space="preserve">site.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4"/>
        </w:rPr>
        <w:t xml:space="preserve">contractor </w:t>
      </w:r>
      <w:r w:rsidRPr="009A3F84">
        <w:rPr>
          <w:rFonts w:ascii="Times New Roman" w:eastAsia="Times New Roman" w:hAnsi="Times New Roman" w:cs="Times New Roman"/>
          <w:spacing w:val="-3"/>
        </w:rPr>
        <w:t xml:space="preserve">is </w:t>
      </w:r>
      <w:r w:rsidRPr="009A3F84">
        <w:rPr>
          <w:rFonts w:ascii="Times New Roman" w:eastAsia="Times New Roman" w:hAnsi="Times New Roman" w:cs="Times New Roman"/>
          <w:spacing w:val="-4"/>
        </w:rPr>
        <w:t xml:space="preserve">required </w:t>
      </w:r>
      <w:r w:rsidRPr="009A3F84">
        <w:rPr>
          <w:rFonts w:ascii="Times New Roman" w:eastAsia="Times New Roman" w:hAnsi="Times New Roman" w:cs="Times New Roman"/>
        </w:rPr>
        <w:t xml:space="preserve">to </w:t>
      </w:r>
      <w:r w:rsidRPr="009A3F84">
        <w:rPr>
          <w:rFonts w:ascii="Times New Roman" w:eastAsia="Times New Roman" w:hAnsi="Times New Roman" w:cs="Times New Roman"/>
          <w:spacing w:val="-3"/>
        </w:rPr>
        <w:t xml:space="preserve">completely </w:t>
      </w:r>
      <w:r w:rsidRPr="009A3F84">
        <w:rPr>
          <w:rFonts w:ascii="Times New Roman" w:eastAsia="Times New Roman" w:hAnsi="Times New Roman" w:cs="Times New Roman"/>
        </w:rPr>
        <w:t xml:space="preserve">fill in </w:t>
      </w:r>
      <w:r w:rsidRPr="009A3F84">
        <w:rPr>
          <w:rFonts w:ascii="Times New Roman" w:eastAsia="Times New Roman" w:hAnsi="Times New Roman" w:cs="Times New Roman"/>
          <w:spacing w:val="-3"/>
        </w:rPr>
        <w:t xml:space="preserve">all </w:t>
      </w:r>
      <w:r w:rsidRPr="009A3F84">
        <w:rPr>
          <w:rFonts w:ascii="Times New Roman" w:eastAsia="Times New Roman" w:hAnsi="Times New Roman" w:cs="Times New Roman"/>
          <w:spacing w:val="-4"/>
        </w:rPr>
        <w:t xml:space="preserve">required </w:t>
      </w:r>
      <w:r w:rsidRPr="009A3F84">
        <w:rPr>
          <w:rFonts w:ascii="Times New Roman" w:eastAsia="Times New Roman" w:hAnsi="Times New Roman" w:cs="Times New Roman"/>
          <w:spacing w:val="-3"/>
        </w:rPr>
        <w:t>data fields using the following web address:</w:t>
      </w:r>
      <w:r w:rsidRPr="009A3F84">
        <w:rPr>
          <w:rFonts w:ascii="Times New Roman" w:eastAsia="Times New Roman" w:hAnsi="Times New Roman" w:cs="Times New Roman"/>
          <w:spacing w:val="-13"/>
        </w:rPr>
        <w:t xml:space="preserve"> </w:t>
      </w:r>
      <w:hyperlink r:id="rId10">
        <w:r w:rsidRPr="009A3F84">
          <w:rPr>
            <w:rFonts w:ascii="Times New Roman" w:eastAsia="Times New Roman" w:hAnsi="Times New Roman" w:cs="Times New Roman"/>
            <w:color w:val="0000FF"/>
            <w:u w:val="single" w:color="0000FF"/>
          </w:rPr>
          <w:t>http://www.ecmra.mil/</w:t>
        </w:r>
      </w:hyperlink>
      <w:r w:rsidRPr="009A3F84">
        <w:rPr>
          <w:rFonts w:ascii="Times New Roman" w:eastAsia="Times New Roman" w:hAnsi="Times New Roman" w:cs="Times New Roman"/>
          <w:color w:val="0000FF"/>
        </w:rPr>
        <w:t xml:space="preserve">. </w:t>
      </w:r>
      <w:r w:rsidRPr="009A3F84">
        <w:rPr>
          <w:rFonts w:ascii="Times New Roman" w:eastAsia="Times New Roman" w:hAnsi="Times New Roman" w:cs="Times New Roman"/>
          <w:spacing w:val="-3"/>
        </w:rPr>
        <w:t xml:space="preserve">Reporting inputs </w:t>
      </w:r>
      <w:r w:rsidRPr="009A3F84">
        <w:rPr>
          <w:rFonts w:ascii="Times New Roman" w:eastAsia="Times New Roman" w:hAnsi="Times New Roman" w:cs="Times New Roman"/>
          <w:spacing w:val="-4"/>
        </w:rPr>
        <w:t xml:space="preserve">will </w:t>
      </w:r>
      <w:r w:rsidRPr="009A3F84">
        <w:rPr>
          <w:rFonts w:ascii="Times New Roman" w:eastAsia="Times New Roman" w:hAnsi="Times New Roman" w:cs="Times New Roman"/>
        </w:rPr>
        <w:t xml:space="preserve">be </w:t>
      </w:r>
      <w:r w:rsidRPr="009A3F84">
        <w:rPr>
          <w:rFonts w:ascii="Times New Roman" w:eastAsia="Times New Roman" w:hAnsi="Times New Roman" w:cs="Times New Roman"/>
          <w:spacing w:val="-3"/>
        </w:rPr>
        <w:t xml:space="preserve">for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3"/>
        </w:rPr>
        <w:t xml:space="preserve">labor </w:t>
      </w:r>
      <w:r w:rsidRPr="009A3F84">
        <w:rPr>
          <w:rFonts w:ascii="Times New Roman" w:eastAsia="Times New Roman" w:hAnsi="Times New Roman" w:cs="Times New Roman"/>
          <w:spacing w:val="-4"/>
        </w:rPr>
        <w:t xml:space="preserve">executed </w:t>
      </w:r>
      <w:r w:rsidRPr="009A3F84">
        <w:rPr>
          <w:rFonts w:ascii="Times New Roman" w:eastAsia="Times New Roman" w:hAnsi="Times New Roman" w:cs="Times New Roman"/>
          <w:spacing w:val="-3"/>
        </w:rPr>
        <w:t xml:space="preserve">during each </w:t>
      </w:r>
      <w:r w:rsidRPr="009A3F84">
        <w:rPr>
          <w:rFonts w:ascii="Times New Roman" w:eastAsia="Times New Roman" w:hAnsi="Times New Roman" w:cs="Times New Roman"/>
          <w:spacing w:val="-4"/>
        </w:rPr>
        <w:t xml:space="preserve">government </w:t>
      </w:r>
      <w:r w:rsidRPr="009A3F84">
        <w:rPr>
          <w:rFonts w:ascii="Times New Roman" w:eastAsia="Times New Roman" w:hAnsi="Times New Roman" w:cs="Times New Roman"/>
          <w:spacing w:val="-3"/>
        </w:rPr>
        <w:t xml:space="preserve">fiscal </w:t>
      </w:r>
      <w:r w:rsidRPr="009A3F84">
        <w:rPr>
          <w:rFonts w:ascii="Times New Roman" w:eastAsia="Times New Roman" w:hAnsi="Times New Roman" w:cs="Times New Roman"/>
          <w:spacing w:val="-5"/>
        </w:rPr>
        <w:t>year</w:t>
      </w:r>
      <w:r w:rsidRPr="009A3F84">
        <w:rPr>
          <w:rFonts w:ascii="Times New Roman" w:eastAsia="Times New Roman" w:hAnsi="Times New Roman" w:cs="Times New Roman"/>
          <w:spacing w:val="-28"/>
        </w:rPr>
        <w:t xml:space="preserve"> </w:t>
      </w:r>
      <w:r w:rsidRPr="009A3F84">
        <w:rPr>
          <w:rFonts w:ascii="Times New Roman" w:eastAsia="Times New Roman" w:hAnsi="Times New Roman" w:cs="Times New Roman"/>
          <w:spacing w:val="-3"/>
        </w:rPr>
        <w:t xml:space="preserve">(FY), which runs </w:t>
      </w:r>
      <w:r w:rsidRPr="009A3F84">
        <w:rPr>
          <w:rFonts w:ascii="Times New Roman" w:eastAsia="Times New Roman" w:hAnsi="Times New Roman" w:cs="Times New Roman"/>
          <w:spacing w:val="-4"/>
        </w:rPr>
        <w:t xml:space="preserve">October </w:t>
      </w:r>
      <w:r w:rsidRPr="009A3F84">
        <w:rPr>
          <w:rFonts w:ascii="Times New Roman" w:eastAsia="Times New Roman" w:hAnsi="Times New Roman" w:cs="Times New Roman"/>
        </w:rPr>
        <w:t xml:space="preserve">1 </w:t>
      </w:r>
      <w:r w:rsidRPr="009A3F84">
        <w:rPr>
          <w:rFonts w:ascii="Times New Roman" w:eastAsia="Times New Roman" w:hAnsi="Times New Roman" w:cs="Times New Roman"/>
          <w:spacing w:val="-4"/>
        </w:rPr>
        <w:t xml:space="preserve">through </w:t>
      </w:r>
      <w:r w:rsidRPr="009A3F84">
        <w:rPr>
          <w:rFonts w:ascii="Times New Roman" w:eastAsia="Times New Roman" w:hAnsi="Times New Roman" w:cs="Times New Roman"/>
          <w:spacing w:val="-3"/>
        </w:rPr>
        <w:t xml:space="preserve">September 30. While inputs </w:t>
      </w:r>
      <w:r w:rsidRPr="009A3F84">
        <w:rPr>
          <w:rFonts w:ascii="Times New Roman" w:eastAsia="Times New Roman" w:hAnsi="Times New Roman" w:cs="Times New Roman"/>
        </w:rPr>
        <w:t xml:space="preserve">may be </w:t>
      </w:r>
      <w:r w:rsidRPr="009A3F84">
        <w:rPr>
          <w:rFonts w:ascii="Times New Roman" w:eastAsia="Times New Roman" w:hAnsi="Times New Roman" w:cs="Times New Roman"/>
          <w:spacing w:val="-3"/>
        </w:rPr>
        <w:t xml:space="preserve">reported any </w:t>
      </w:r>
      <w:r w:rsidRPr="009A3F84">
        <w:rPr>
          <w:rFonts w:ascii="Times New Roman" w:eastAsia="Times New Roman" w:hAnsi="Times New Roman" w:cs="Times New Roman"/>
        </w:rPr>
        <w:t xml:space="preserve">time </w:t>
      </w:r>
      <w:r w:rsidRPr="009A3F84">
        <w:rPr>
          <w:rFonts w:ascii="Times New Roman" w:eastAsia="Times New Roman" w:hAnsi="Times New Roman" w:cs="Times New Roman"/>
          <w:spacing w:val="-3"/>
        </w:rPr>
        <w:t xml:space="preserve">during </w:t>
      </w:r>
      <w:r w:rsidRPr="009A3F84">
        <w:rPr>
          <w:rFonts w:ascii="Times New Roman" w:eastAsia="Times New Roman" w:hAnsi="Times New Roman" w:cs="Times New Roman"/>
        </w:rPr>
        <w:t xml:space="preserve">the </w:t>
      </w:r>
      <w:r w:rsidRPr="009A3F84">
        <w:rPr>
          <w:rFonts w:ascii="Times New Roman" w:eastAsia="Times New Roman" w:hAnsi="Times New Roman" w:cs="Times New Roman"/>
          <w:spacing w:val="-3"/>
        </w:rPr>
        <w:t xml:space="preserve">FY, </w:t>
      </w:r>
      <w:r w:rsidRPr="009A3F84">
        <w:rPr>
          <w:rFonts w:ascii="Times New Roman" w:eastAsia="Times New Roman" w:hAnsi="Times New Roman" w:cs="Times New Roman"/>
          <w:spacing w:val="-2"/>
        </w:rPr>
        <w:t xml:space="preserve">all </w:t>
      </w:r>
      <w:r w:rsidRPr="009A3F84">
        <w:rPr>
          <w:rFonts w:ascii="Times New Roman" w:eastAsia="Times New Roman" w:hAnsi="Times New Roman" w:cs="Times New Roman"/>
          <w:spacing w:val="-3"/>
        </w:rPr>
        <w:t xml:space="preserve">data shall </w:t>
      </w:r>
      <w:r w:rsidRPr="009A3F84">
        <w:rPr>
          <w:rFonts w:ascii="Times New Roman" w:eastAsia="Times New Roman" w:hAnsi="Times New Roman" w:cs="Times New Roman"/>
        </w:rPr>
        <w:t xml:space="preserve">be </w:t>
      </w:r>
      <w:r w:rsidRPr="009A3F84">
        <w:rPr>
          <w:rFonts w:ascii="Times New Roman" w:eastAsia="Times New Roman" w:hAnsi="Times New Roman" w:cs="Times New Roman"/>
          <w:spacing w:val="-3"/>
        </w:rPr>
        <w:t xml:space="preserve">reported no later than October </w:t>
      </w:r>
      <w:r w:rsidRPr="009A3F84">
        <w:rPr>
          <w:rFonts w:ascii="Times New Roman" w:eastAsia="Times New Roman" w:hAnsi="Times New Roman" w:cs="Times New Roman"/>
        </w:rPr>
        <w:t xml:space="preserve">31 of </w:t>
      </w:r>
      <w:r w:rsidRPr="009A3F84">
        <w:rPr>
          <w:rFonts w:ascii="Times New Roman" w:eastAsia="Times New Roman" w:hAnsi="Times New Roman" w:cs="Times New Roman"/>
          <w:spacing w:val="-3"/>
        </w:rPr>
        <w:t xml:space="preserve">each calendar </w:t>
      </w:r>
      <w:r w:rsidRPr="009A3F84">
        <w:rPr>
          <w:rFonts w:ascii="Times New Roman" w:eastAsia="Times New Roman" w:hAnsi="Times New Roman" w:cs="Times New Roman"/>
          <w:spacing w:val="-5"/>
        </w:rPr>
        <w:t xml:space="preserve">year. </w:t>
      </w:r>
      <w:r w:rsidRPr="009A3F84">
        <w:rPr>
          <w:rFonts w:ascii="Times New Roman" w:eastAsia="Times New Roman" w:hAnsi="Times New Roman" w:cs="Times New Roman"/>
          <w:spacing w:val="-3"/>
        </w:rPr>
        <w:t xml:space="preserve">Contractors </w:t>
      </w:r>
      <w:r w:rsidRPr="009A3F84">
        <w:rPr>
          <w:rFonts w:ascii="Times New Roman" w:eastAsia="Times New Roman" w:hAnsi="Times New Roman" w:cs="Times New Roman"/>
          <w:spacing w:val="-2"/>
        </w:rPr>
        <w:t xml:space="preserve">may </w:t>
      </w:r>
      <w:r w:rsidRPr="009A3F84">
        <w:rPr>
          <w:rFonts w:ascii="Times New Roman" w:eastAsia="Times New Roman" w:hAnsi="Times New Roman" w:cs="Times New Roman"/>
          <w:spacing w:val="-3"/>
        </w:rPr>
        <w:t xml:space="preserve">direct questions </w:t>
      </w:r>
      <w:r w:rsidRPr="009A3F84">
        <w:rPr>
          <w:rFonts w:ascii="Times New Roman" w:eastAsia="Times New Roman" w:hAnsi="Times New Roman" w:cs="Times New Roman"/>
        </w:rPr>
        <w:t xml:space="preserve">to the </w:t>
      </w:r>
      <w:r w:rsidRPr="009A3F84">
        <w:rPr>
          <w:rFonts w:ascii="Times New Roman" w:eastAsia="Times New Roman" w:hAnsi="Times New Roman" w:cs="Times New Roman"/>
          <w:spacing w:val="-3"/>
        </w:rPr>
        <w:t xml:space="preserve">help desk </w:t>
      </w:r>
      <w:r w:rsidRPr="009A3F84">
        <w:rPr>
          <w:rFonts w:ascii="Times New Roman" w:eastAsia="Times New Roman" w:hAnsi="Times New Roman" w:cs="Times New Roman"/>
          <w:spacing w:val="-2"/>
        </w:rPr>
        <w:t xml:space="preserve">at: </w:t>
      </w:r>
      <w:hyperlink r:id="rId11">
        <w:r w:rsidRPr="009A3F84">
          <w:rPr>
            <w:rFonts w:ascii="Times New Roman" w:eastAsia="Times New Roman" w:hAnsi="Times New Roman" w:cs="Times New Roman"/>
            <w:spacing w:val="-4"/>
          </w:rPr>
          <w:t>http://www.ecmra.mil/</w:t>
        </w:r>
      </w:hyperlink>
    </w:p>
    <w:p w14:paraId="145FF924"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0E58B75" w14:textId="77777777" w:rsidR="009A3F84" w:rsidRPr="009A3F84" w:rsidRDefault="009A3F84" w:rsidP="009A3F84">
      <w:pPr>
        <w:widowControl w:val="0"/>
        <w:autoSpaceDE w:val="0"/>
        <w:autoSpaceDN w:val="0"/>
        <w:spacing w:after="0" w:line="240" w:lineRule="auto"/>
        <w:ind w:right="14"/>
        <w:rPr>
          <w:rFonts w:ascii="Times New Roman" w:eastAsia="Times New Roman" w:hAnsi="Times New Roman" w:cs="Times New Roman"/>
        </w:rPr>
      </w:pPr>
      <w:r w:rsidRPr="009A3F84">
        <w:rPr>
          <w:rFonts w:ascii="Times New Roman" w:eastAsia="Times New Roman" w:hAnsi="Times New Roman" w:cs="Times New Roman"/>
          <w:b/>
        </w:rPr>
        <w:t xml:space="preserve">8.0 Place of Performance. </w:t>
      </w:r>
      <w:r w:rsidRPr="009A3F84">
        <w:rPr>
          <w:rFonts w:ascii="Times New Roman" w:eastAsia="Times New Roman" w:hAnsi="Times New Roman" w:cs="Times New Roman"/>
        </w:rPr>
        <w:t>The place of performance is MacDill AFB, FL, unless otherwise specified in the task order.</w:t>
      </w:r>
    </w:p>
    <w:p w14:paraId="4123D5E1"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6D0F26E" w14:textId="77777777" w:rsidR="009A3F84" w:rsidRPr="009A3F84" w:rsidRDefault="009A3F84" w:rsidP="009A3F84">
      <w:pPr>
        <w:widowControl w:val="0"/>
        <w:tabs>
          <w:tab w:val="left" w:pos="461"/>
        </w:tabs>
        <w:autoSpaceDE w:val="0"/>
        <w:autoSpaceDN w:val="0"/>
        <w:spacing w:after="0" w:line="240" w:lineRule="auto"/>
        <w:ind w:right="383"/>
        <w:rPr>
          <w:rFonts w:ascii="Times New Roman" w:eastAsia="Times New Roman" w:hAnsi="Times New Roman" w:cs="Times New Roman"/>
          <w:b/>
          <w:vanish/>
        </w:rPr>
      </w:pPr>
    </w:p>
    <w:p w14:paraId="68F129B2" w14:textId="77777777" w:rsidR="009A3F84" w:rsidRPr="009A3F84" w:rsidRDefault="009A3F84" w:rsidP="009A3F84">
      <w:pPr>
        <w:widowControl w:val="0"/>
        <w:tabs>
          <w:tab w:val="left" w:pos="461"/>
        </w:tabs>
        <w:autoSpaceDE w:val="0"/>
        <w:autoSpaceDN w:val="0"/>
        <w:spacing w:after="0" w:line="240" w:lineRule="auto"/>
        <w:ind w:right="383"/>
        <w:rPr>
          <w:rFonts w:ascii="Times New Roman" w:eastAsia="Times New Roman" w:hAnsi="Times New Roman" w:cs="Times New Roman"/>
          <w:b/>
          <w:vanish/>
        </w:rPr>
      </w:pPr>
    </w:p>
    <w:p w14:paraId="06D9734D" w14:textId="77777777" w:rsidR="009A3F84" w:rsidRPr="009A3F84" w:rsidRDefault="009A3F84" w:rsidP="009A3F84">
      <w:pPr>
        <w:widowControl w:val="0"/>
        <w:tabs>
          <w:tab w:val="left" w:pos="461"/>
        </w:tabs>
        <w:autoSpaceDE w:val="0"/>
        <w:autoSpaceDN w:val="0"/>
        <w:spacing w:after="0" w:line="240" w:lineRule="auto"/>
        <w:ind w:right="389"/>
        <w:rPr>
          <w:rFonts w:ascii="Times New Roman" w:eastAsia="Times New Roman" w:hAnsi="Times New Roman" w:cs="Times New Roman"/>
        </w:rPr>
      </w:pPr>
      <w:r w:rsidRPr="009A3F84">
        <w:rPr>
          <w:rFonts w:ascii="Times New Roman" w:eastAsia="Times New Roman" w:hAnsi="Times New Roman" w:cs="Times New Roman"/>
          <w:b/>
        </w:rPr>
        <w:t xml:space="preserve">9.0 Travel. </w:t>
      </w:r>
      <w:r w:rsidRPr="009A3F84">
        <w:rPr>
          <w:rFonts w:ascii="Times New Roman" w:eastAsia="Times New Roman" w:hAnsi="Times New Roman" w:cs="Times New Roman"/>
        </w:rPr>
        <w:t>Travel will be specified in the task order and may include travel within and outside of the Continental United States. Travel costs may be reimbursed at actual cost in accordance with the limitations set forth in FAR 31.205-46. For task orders requiring travel, the contractor shall coordinate specific travel arrangement with the individual task order COR to obtain advance, written approval for the travel to be conducted. The request for travel shall be in writing and contain the dates, locations and costs of the travel, as</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proposed.</w:t>
      </w:r>
    </w:p>
    <w:p w14:paraId="5F28F815"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1C236CA" w14:textId="77777777" w:rsidR="009A3F84" w:rsidRPr="009A3F84" w:rsidRDefault="009A3F84" w:rsidP="009A3F84">
      <w:pPr>
        <w:widowControl w:val="0"/>
        <w:tabs>
          <w:tab w:val="left" w:pos="461"/>
        </w:tabs>
        <w:autoSpaceDE w:val="0"/>
        <w:autoSpaceDN w:val="0"/>
        <w:spacing w:after="0" w:line="240" w:lineRule="auto"/>
        <w:ind w:right="227"/>
        <w:rPr>
          <w:rFonts w:ascii="Times New Roman" w:eastAsia="Times New Roman" w:hAnsi="Times New Roman" w:cs="Times New Roman"/>
        </w:rPr>
      </w:pPr>
      <w:r w:rsidRPr="009A3F84">
        <w:rPr>
          <w:rFonts w:ascii="Times New Roman" w:eastAsia="Times New Roman" w:hAnsi="Times New Roman" w:cs="Times New Roman"/>
          <w:b/>
        </w:rPr>
        <w:t>10.0 Synchronized Pre-deployment and Operational Tracker (SPOT)</w:t>
      </w:r>
      <w:r w:rsidRPr="009A3F84">
        <w:rPr>
          <w:rFonts w:ascii="Times New Roman" w:eastAsia="Times New Roman" w:hAnsi="Times New Roman" w:cs="Times New Roman"/>
        </w:rPr>
        <w:t xml:space="preserve">. All contractor personnel authorized to accompany U.S. Armed Forces deployed outside the United States shall be accounted for in the SPOT Program located at </w:t>
      </w:r>
      <w:hyperlink r:id="rId12">
        <w:r w:rsidRPr="009A3F84">
          <w:rPr>
            <w:rFonts w:ascii="Times New Roman" w:eastAsia="Times New Roman" w:hAnsi="Times New Roman" w:cs="Times New Roman"/>
            <w:color w:val="0000FF"/>
            <w:u w:val="single" w:color="0000FF"/>
          </w:rPr>
          <w:t>https://spot.dmdc.mil/</w:t>
        </w:r>
      </w:hyperlink>
      <w:r w:rsidRPr="009A3F84">
        <w:rPr>
          <w:rFonts w:ascii="Times New Roman" w:eastAsia="Times New Roman" w:hAnsi="Times New Roman" w:cs="Times New Roman"/>
        </w:rPr>
        <w:t>. All prime contracts will be pre-loaded in SPOT by the KO. All contractors shall be required to input the Letter of Authorization (LOA) requests per task order, per employee in SPOT and send to the applicable COR for that task order. After COR approval the KO will finalize and sign the LOA in</w:t>
      </w:r>
      <w:r w:rsidRPr="009A3F84">
        <w:rPr>
          <w:rFonts w:ascii="Times New Roman" w:eastAsia="Times New Roman" w:hAnsi="Times New Roman" w:cs="Times New Roman"/>
          <w:spacing w:val="-16"/>
        </w:rPr>
        <w:t xml:space="preserve"> </w:t>
      </w:r>
      <w:r w:rsidRPr="009A3F84">
        <w:rPr>
          <w:rFonts w:ascii="Times New Roman" w:eastAsia="Times New Roman" w:hAnsi="Times New Roman" w:cs="Times New Roman"/>
        </w:rPr>
        <w:t>SPOT.</w:t>
      </w:r>
    </w:p>
    <w:p w14:paraId="52BCB235"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C0D7864" w14:textId="77777777" w:rsidR="009A3F84" w:rsidRPr="009A3F84" w:rsidRDefault="009A3F84" w:rsidP="009A3F84">
      <w:pPr>
        <w:widowControl w:val="0"/>
        <w:autoSpaceDE w:val="0"/>
        <w:autoSpaceDN w:val="0"/>
        <w:spacing w:after="0" w:line="240" w:lineRule="auto"/>
        <w:ind w:right="234"/>
        <w:rPr>
          <w:rFonts w:ascii="Times New Roman" w:eastAsia="Times New Roman" w:hAnsi="Times New Roman" w:cs="Times New Roman"/>
        </w:rPr>
      </w:pPr>
      <w:r w:rsidRPr="009A3F84">
        <w:rPr>
          <w:rFonts w:ascii="Times New Roman" w:eastAsia="Times New Roman" w:hAnsi="Times New Roman" w:cs="Times New Roman"/>
        </w:rPr>
        <w:t>10.1 LOA Processing. The prime contractors shall each have a Point of Contact that shall process the LOAs within the SPOT system.  The COR will be assigned as the government authority and the KO approves the LOA within the system. A complete SPOT guide will be provided via email to all prime contractors for assistance.</w:t>
      </w:r>
    </w:p>
    <w:p w14:paraId="1BD065B4" w14:textId="24AE5B61" w:rsidR="009A3F84" w:rsidRDefault="009A3F84" w:rsidP="009A3F84">
      <w:pPr>
        <w:widowControl w:val="0"/>
        <w:tabs>
          <w:tab w:val="left" w:pos="581"/>
        </w:tabs>
        <w:autoSpaceDE w:val="0"/>
        <w:autoSpaceDN w:val="0"/>
        <w:spacing w:after="0" w:line="240" w:lineRule="auto"/>
        <w:ind w:right="291"/>
        <w:rPr>
          <w:rFonts w:ascii="Times New Roman" w:eastAsia="Times New Roman" w:hAnsi="Times New Roman" w:cs="Times New Roman"/>
          <w:b/>
        </w:rPr>
      </w:pPr>
    </w:p>
    <w:p w14:paraId="4FF464D0" w14:textId="77777777" w:rsidR="00101EA6" w:rsidRPr="009A3F84" w:rsidRDefault="00101EA6" w:rsidP="009A3F84">
      <w:pPr>
        <w:widowControl w:val="0"/>
        <w:tabs>
          <w:tab w:val="left" w:pos="581"/>
        </w:tabs>
        <w:autoSpaceDE w:val="0"/>
        <w:autoSpaceDN w:val="0"/>
        <w:spacing w:after="0" w:line="240" w:lineRule="auto"/>
        <w:ind w:right="291"/>
        <w:rPr>
          <w:rFonts w:ascii="Times New Roman" w:eastAsia="Times New Roman" w:hAnsi="Times New Roman" w:cs="Times New Roman"/>
          <w:b/>
          <w:vanish/>
        </w:rPr>
      </w:pPr>
    </w:p>
    <w:p w14:paraId="24DA67E9" w14:textId="77777777" w:rsidR="009A3F84" w:rsidRPr="009A3F84" w:rsidRDefault="009A3F84" w:rsidP="009A3F84">
      <w:pPr>
        <w:widowControl w:val="0"/>
        <w:autoSpaceDE w:val="0"/>
        <w:autoSpaceDN w:val="0"/>
        <w:spacing w:after="0" w:line="240" w:lineRule="auto"/>
        <w:ind w:right="288"/>
        <w:rPr>
          <w:rFonts w:ascii="Times New Roman" w:eastAsia="Times New Roman" w:hAnsi="Times New Roman" w:cs="Times New Roman"/>
          <w:b/>
        </w:rPr>
      </w:pPr>
      <w:r w:rsidRPr="009A3F84">
        <w:rPr>
          <w:rFonts w:ascii="Times New Roman" w:eastAsia="Times New Roman" w:hAnsi="Times New Roman" w:cs="Times New Roman"/>
          <w:b/>
        </w:rPr>
        <w:t>11.0 Security Requirements.</w:t>
      </w:r>
    </w:p>
    <w:p w14:paraId="69D10DFD" w14:textId="77777777" w:rsidR="009A3F84" w:rsidRPr="009A3F84" w:rsidRDefault="009A3F84" w:rsidP="009A3F84">
      <w:pPr>
        <w:widowControl w:val="0"/>
        <w:autoSpaceDE w:val="0"/>
        <w:autoSpaceDN w:val="0"/>
        <w:spacing w:after="0" w:line="240" w:lineRule="auto"/>
        <w:ind w:right="288"/>
        <w:rPr>
          <w:rFonts w:ascii="Times New Roman" w:eastAsia="Times New Roman" w:hAnsi="Times New Roman" w:cs="Times New Roman"/>
          <w:b/>
        </w:rPr>
      </w:pPr>
    </w:p>
    <w:p w14:paraId="14129388" w14:textId="77777777" w:rsidR="009A3F84" w:rsidRPr="009A3F84" w:rsidRDefault="009A3F84" w:rsidP="009A3F84">
      <w:pPr>
        <w:widowControl w:val="0"/>
        <w:autoSpaceDE w:val="0"/>
        <w:autoSpaceDN w:val="0"/>
        <w:spacing w:after="0" w:line="240" w:lineRule="auto"/>
        <w:ind w:right="288"/>
        <w:rPr>
          <w:rFonts w:ascii="Times New Roman" w:eastAsia="Times New Roman" w:hAnsi="Times New Roman" w:cs="Times New Roman"/>
        </w:rPr>
      </w:pPr>
      <w:r w:rsidRPr="009A3F84">
        <w:rPr>
          <w:rFonts w:ascii="Times New Roman" w:eastAsia="Times New Roman" w:hAnsi="Times New Roman" w:cs="Times New Roman"/>
          <w:b/>
        </w:rPr>
        <w:t xml:space="preserve">11.1 </w:t>
      </w:r>
      <w:r w:rsidRPr="009A3F84">
        <w:rPr>
          <w:rFonts w:ascii="Times New Roman" w:eastAsia="Times New Roman" w:hAnsi="Times New Roman" w:cs="Times New Roman"/>
        </w:rPr>
        <w:t xml:space="preserve">Security shall be in accordance with the attached DD254.  Contractor team individual(s) supporting this task shall be cleared at the SECRET level at the start of the task.  Contractor shall require access to </w:t>
      </w:r>
      <w:r w:rsidRPr="009A3F84">
        <w:rPr>
          <w:rFonts w:ascii="Times New Roman" w:eastAsia="Times New Roman" w:hAnsi="Times New Roman" w:cs="Times New Roman"/>
        </w:rPr>
        <w:lastRenderedPageBreak/>
        <w:t>NIPRNET/SIPRNET computer systems only at government facilities.  Contractor shall be authorized to courier classified information up to Secret level in performance of official duties upon approval of and designation by the COR.</w:t>
      </w:r>
    </w:p>
    <w:p w14:paraId="27B27C1C" w14:textId="77777777" w:rsidR="009A3F84" w:rsidRPr="009A3F84" w:rsidRDefault="009A3F84" w:rsidP="009A3F84">
      <w:pPr>
        <w:widowControl w:val="0"/>
        <w:autoSpaceDE w:val="0"/>
        <w:autoSpaceDN w:val="0"/>
        <w:spacing w:after="0" w:line="240" w:lineRule="auto"/>
        <w:ind w:right="288"/>
        <w:rPr>
          <w:rFonts w:ascii="Times New Roman" w:eastAsia="Times New Roman" w:hAnsi="Times New Roman" w:cs="Times New Roman"/>
        </w:rPr>
      </w:pPr>
    </w:p>
    <w:p w14:paraId="054FFE64" w14:textId="77777777" w:rsidR="009A3F84" w:rsidRPr="009A3F84" w:rsidRDefault="009A3F84" w:rsidP="009A3F84">
      <w:pPr>
        <w:widowControl w:val="0"/>
        <w:tabs>
          <w:tab w:val="left" w:pos="581"/>
        </w:tabs>
        <w:autoSpaceDE w:val="0"/>
        <w:autoSpaceDN w:val="0"/>
        <w:spacing w:after="0" w:line="240" w:lineRule="auto"/>
        <w:ind w:right="288"/>
        <w:rPr>
          <w:rFonts w:ascii="Times New Roman" w:eastAsia="Times New Roman" w:hAnsi="Times New Roman" w:cs="Times New Roman"/>
        </w:rPr>
      </w:pPr>
      <w:r w:rsidRPr="009A3F84">
        <w:rPr>
          <w:rFonts w:ascii="Times New Roman" w:eastAsia="Times New Roman" w:hAnsi="Times New Roman" w:cs="Times New Roman"/>
          <w:b/>
        </w:rPr>
        <w:t xml:space="preserve">11.2 </w:t>
      </w:r>
      <w:r w:rsidRPr="009A3F84">
        <w:rPr>
          <w:rFonts w:ascii="Times New Roman" w:eastAsia="Times New Roman" w:hAnsi="Times New Roman" w:cs="Times New Roman"/>
        </w:rPr>
        <w:t>The prime contractor shall possess and maintain a minimum Top Secret Facility Clearance at the time of proposal submission. Specific security clearance requirements for individual task orders will be specified on a DD Form 254 DoD Contract Security Classification Specification. The contractor shall be required to safeguard information at the level specified in the DD Form 254 for this contract and the DD 254 specific to any resulting task</w:t>
      </w:r>
      <w:r w:rsidRPr="009A3F84">
        <w:rPr>
          <w:rFonts w:ascii="Times New Roman" w:eastAsia="Times New Roman" w:hAnsi="Times New Roman" w:cs="Times New Roman"/>
          <w:spacing w:val="-11"/>
        </w:rPr>
        <w:t xml:space="preserve"> </w:t>
      </w:r>
      <w:r w:rsidRPr="009A3F84">
        <w:rPr>
          <w:rFonts w:ascii="Times New Roman" w:eastAsia="Times New Roman" w:hAnsi="Times New Roman" w:cs="Times New Roman"/>
        </w:rPr>
        <w:t>order.</w:t>
      </w:r>
    </w:p>
    <w:p w14:paraId="68DEE8FD"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A9D279F" w14:textId="77777777" w:rsidR="009A3F84" w:rsidRPr="009A3F84" w:rsidRDefault="009A3F84" w:rsidP="009A3F84">
      <w:pPr>
        <w:widowControl w:val="0"/>
        <w:autoSpaceDE w:val="0"/>
        <w:autoSpaceDN w:val="0"/>
        <w:spacing w:after="0" w:line="240" w:lineRule="auto"/>
        <w:ind w:right="336"/>
        <w:rPr>
          <w:rFonts w:ascii="Times New Roman" w:eastAsia="Times New Roman" w:hAnsi="Times New Roman" w:cs="Times New Roman"/>
        </w:rPr>
      </w:pPr>
      <w:r w:rsidRPr="009A3F84">
        <w:rPr>
          <w:rFonts w:ascii="Times New Roman" w:eastAsia="Times New Roman" w:hAnsi="Times New Roman" w:cs="Times New Roman"/>
          <w:b/>
        </w:rPr>
        <w:t xml:space="preserve">11.3 </w:t>
      </w:r>
      <w:r w:rsidRPr="009A3F84">
        <w:rPr>
          <w:rFonts w:ascii="Times New Roman" w:eastAsia="Times New Roman" w:hAnsi="Times New Roman" w:cs="Times New Roman"/>
        </w:rPr>
        <w:t>The contractor shall insure requirements for safeguarding classified information and classified materials, for obtaining and verifying personnel security clearances, for verifying security clearances and indoctrination of visitors, for controlling access to restricted areas, for protecting government property, and for the security of automated and non-automated management information systems and data are fulfilled.  The contractor's management system shall prevent unauthorized disclosure of classified and sensitive unclassified information.  The government shall be immediately notified if any security incident or any indication of a potential unauthorized disclosure or compromise of classified or sensitive unclassified information.</w:t>
      </w:r>
    </w:p>
    <w:p w14:paraId="0A05E651" w14:textId="77777777" w:rsidR="009A3F84" w:rsidRPr="009A3F84" w:rsidRDefault="009A3F84" w:rsidP="009A3F84">
      <w:pPr>
        <w:widowControl w:val="0"/>
        <w:autoSpaceDE w:val="0"/>
        <w:autoSpaceDN w:val="0"/>
        <w:spacing w:after="0" w:line="240" w:lineRule="auto"/>
        <w:ind w:right="336"/>
        <w:rPr>
          <w:rFonts w:ascii="Times New Roman" w:eastAsia="Times New Roman" w:hAnsi="Times New Roman" w:cs="Times New Roman"/>
        </w:rPr>
      </w:pPr>
    </w:p>
    <w:p w14:paraId="1F6165F4" w14:textId="77777777" w:rsidR="009A3F84" w:rsidRPr="009A3F84" w:rsidRDefault="009A3F84" w:rsidP="009A3F84">
      <w:pPr>
        <w:widowControl w:val="0"/>
        <w:autoSpaceDE w:val="0"/>
        <w:autoSpaceDN w:val="0"/>
        <w:spacing w:after="0" w:line="240" w:lineRule="auto"/>
        <w:ind w:right="336"/>
        <w:rPr>
          <w:rFonts w:ascii="Times New Roman" w:eastAsia="Times New Roman" w:hAnsi="Times New Roman" w:cs="Times New Roman"/>
        </w:rPr>
      </w:pPr>
      <w:r w:rsidRPr="009A3F84">
        <w:rPr>
          <w:rFonts w:ascii="Times New Roman" w:eastAsia="Times New Roman" w:hAnsi="Times New Roman" w:cs="Times New Roman"/>
          <w:b/>
        </w:rPr>
        <w:t xml:space="preserve">11.4 </w:t>
      </w:r>
      <w:r w:rsidRPr="009A3F84">
        <w:rPr>
          <w:rFonts w:ascii="Times New Roman" w:eastAsia="Times New Roman" w:hAnsi="Times New Roman" w:cs="Times New Roman"/>
        </w:rPr>
        <w:t>The contractor shall provide security management support. Typical efforts include, but are not limited to, performing classified document control functions, classified materials inventories, program access requests, preparing and monitoring personnel indoctrination and debriefing agreements, and maintaining and using security-related databases.</w:t>
      </w:r>
    </w:p>
    <w:p w14:paraId="769101C7"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33FE1BB7" w14:textId="77777777" w:rsidR="009A3F84" w:rsidRPr="009A3F84" w:rsidRDefault="009A3F84" w:rsidP="009A3F84">
      <w:pPr>
        <w:widowControl w:val="0"/>
        <w:tabs>
          <w:tab w:val="left" w:pos="581"/>
        </w:tabs>
        <w:autoSpaceDE w:val="0"/>
        <w:autoSpaceDN w:val="0"/>
        <w:spacing w:after="0" w:line="240" w:lineRule="auto"/>
        <w:ind w:right="138"/>
        <w:rPr>
          <w:rFonts w:ascii="Times New Roman" w:eastAsia="Times New Roman" w:hAnsi="Times New Roman" w:cs="Times New Roman"/>
        </w:rPr>
      </w:pPr>
      <w:r w:rsidRPr="009A3F84">
        <w:rPr>
          <w:rFonts w:ascii="Times New Roman" w:eastAsia="Times New Roman" w:hAnsi="Times New Roman" w:cs="Times New Roman"/>
          <w:b/>
        </w:rPr>
        <w:t xml:space="preserve">11.5 </w:t>
      </w:r>
      <w:r w:rsidRPr="009A3F84">
        <w:rPr>
          <w:rFonts w:ascii="Times New Roman" w:eastAsia="Times New Roman" w:hAnsi="Times New Roman" w:cs="Times New Roman"/>
        </w:rPr>
        <w:t>The KO intends to issue task orders whose scope of effort will be in support of classified programs. Individuals performing work under resultant task orders must comply with applicable program security requirements which will require personnel security clearances up to and including Top Secret at time of</w:t>
      </w:r>
      <w:r w:rsidRPr="009A3F84">
        <w:rPr>
          <w:rFonts w:ascii="Times New Roman" w:eastAsia="Times New Roman" w:hAnsi="Times New Roman" w:cs="Times New Roman"/>
          <w:spacing w:val="-19"/>
        </w:rPr>
        <w:t xml:space="preserve"> </w:t>
      </w:r>
      <w:r w:rsidRPr="009A3F84">
        <w:rPr>
          <w:rFonts w:ascii="Times New Roman" w:eastAsia="Times New Roman" w:hAnsi="Times New Roman" w:cs="Times New Roman"/>
        </w:rPr>
        <w:t>award. Specific task orders may also require individual personnel to have access to Sensitive Compartmented Information (SCI) or DCID 6/4 eligibility, Nuclear Command and Control (NC2), and possibly Special Access Information, such as Special Access Programs (SAP), Special Access Requirements (SAR), and Special Technical Operations (STO) clearances. Therefore, contractors must be prepared to propose on efforts requiring higher security requirements at the task order levels as</w:t>
      </w:r>
      <w:r w:rsidRPr="009A3F84">
        <w:rPr>
          <w:rFonts w:ascii="Times New Roman" w:eastAsia="Times New Roman" w:hAnsi="Times New Roman" w:cs="Times New Roman"/>
          <w:spacing w:val="-8"/>
        </w:rPr>
        <w:t xml:space="preserve"> </w:t>
      </w:r>
      <w:r w:rsidRPr="009A3F84">
        <w:rPr>
          <w:rFonts w:ascii="Times New Roman" w:eastAsia="Times New Roman" w:hAnsi="Times New Roman" w:cs="Times New Roman"/>
        </w:rPr>
        <w:t>issued.</w:t>
      </w:r>
    </w:p>
    <w:p w14:paraId="367A0F07"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039F4754" w14:textId="77777777" w:rsidR="009A3F84" w:rsidRPr="009A3F84" w:rsidRDefault="009A3F84" w:rsidP="009A3F84">
      <w:pPr>
        <w:widowControl w:val="0"/>
        <w:tabs>
          <w:tab w:val="left" w:pos="581"/>
        </w:tabs>
        <w:autoSpaceDE w:val="0"/>
        <w:autoSpaceDN w:val="0"/>
        <w:spacing w:after="0" w:line="240" w:lineRule="auto"/>
        <w:ind w:right="551"/>
        <w:rPr>
          <w:rFonts w:ascii="Times New Roman" w:eastAsia="Times New Roman" w:hAnsi="Times New Roman" w:cs="Times New Roman"/>
        </w:rPr>
      </w:pPr>
      <w:r w:rsidRPr="009A3F84">
        <w:rPr>
          <w:rFonts w:ascii="Times New Roman" w:eastAsia="Times New Roman" w:hAnsi="Times New Roman" w:cs="Times New Roman"/>
          <w:b/>
        </w:rPr>
        <w:t xml:space="preserve">11.6 </w:t>
      </w:r>
      <w:r w:rsidRPr="009A3F84">
        <w:rPr>
          <w:rFonts w:ascii="Times New Roman" w:eastAsia="Times New Roman" w:hAnsi="Times New Roman" w:cs="Times New Roman"/>
        </w:rPr>
        <w:t>Where classified information/data is involved, the contractor shall comply with the “National Industrial Security Program Operating Manual (NISPOM)” and the DD Form</w:t>
      </w:r>
      <w:r w:rsidRPr="009A3F84">
        <w:rPr>
          <w:rFonts w:ascii="Times New Roman" w:eastAsia="Times New Roman" w:hAnsi="Times New Roman" w:cs="Times New Roman"/>
          <w:spacing w:val="-19"/>
        </w:rPr>
        <w:t xml:space="preserve"> </w:t>
      </w:r>
      <w:r w:rsidRPr="009A3F84">
        <w:rPr>
          <w:rFonts w:ascii="Times New Roman" w:eastAsia="Times New Roman" w:hAnsi="Times New Roman" w:cs="Times New Roman"/>
        </w:rPr>
        <w:t>254.</w:t>
      </w:r>
    </w:p>
    <w:p w14:paraId="10801572"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1CC3652C" w14:textId="77777777" w:rsidR="009A3F84" w:rsidRPr="009A3F84" w:rsidRDefault="009A3F84" w:rsidP="009A3F84">
      <w:pPr>
        <w:widowControl w:val="0"/>
        <w:tabs>
          <w:tab w:val="left" w:pos="581"/>
        </w:tabs>
        <w:autoSpaceDE w:val="0"/>
        <w:autoSpaceDN w:val="0"/>
        <w:spacing w:after="0" w:line="240" w:lineRule="auto"/>
        <w:ind w:right="336"/>
        <w:rPr>
          <w:rFonts w:ascii="Times New Roman" w:eastAsia="Times New Roman" w:hAnsi="Times New Roman" w:cs="Times New Roman"/>
        </w:rPr>
      </w:pPr>
      <w:r w:rsidRPr="009A3F84">
        <w:rPr>
          <w:rFonts w:ascii="Times New Roman" w:eastAsia="Times New Roman" w:hAnsi="Times New Roman" w:cs="Times New Roman"/>
          <w:b/>
        </w:rPr>
        <w:t xml:space="preserve">11.7 </w:t>
      </w:r>
      <w:r w:rsidRPr="009A3F84">
        <w:rPr>
          <w:rFonts w:ascii="Times New Roman" w:eastAsia="Times New Roman" w:hAnsi="Times New Roman" w:cs="Times New Roman"/>
        </w:rPr>
        <w:t>The contractor shall be required to comply with all security requirements enforced by the applicable sponsoring government agency. In accordance with DoDI 5200.02, DoD Personnel Security Program (March 21, 2014), contractor personnel shall have as a minimum a favorable National Agency Check (NAC) completed before being permitted access to any government automated information technology</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rPr>
        <w:t>system.</w:t>
      </w:r>
    </w:p>
    <w:p w14:paraId="0F0D09A7" w14:textId="77777777" w:rsidR="009A3F84" w:rsidRPr="009A3F84" w:rsidRDefault="009A3F84" w:rsidP="009A3F84">
      <w:pPr>
        <w:widowControl w:val="0"/>
        <w:tabs>
          <w:tab w:val="left" w:pos="581"/>
        </w:tabs>
        <w:autoSpaceDE w:val="0"/>
        <w:autoSpaceDN w:val="0"/>
        <w:spacing w:after="0" w:line="240" w:lineRule="auto"/>
        <w:ind w:right="336"/>
        <w:rPr>
          <w:rFonts w:ascii="Times New Roman" w:eastAsia="Times New Roman" w:hAnsi="Times New Roman" w:cs="Times New Roman"/>
        </w:rPr>
      </w:pPr>
    </w:p>
    <w:p w14:paraId="0237F5C8" w14:textId="77777777" w:rsidR="009A3F84" w:rsidRPr="009A3F84" w:rsidRDefault="009A3F84" w:rsidP="009A3F84">
      <w:pPr>
        <w:widowControl w:val="0"/>
        <w:tabs>
          <w:tab w:val="left" w:pos="581"/>
        </w:tabs>
        <w:autoSpaceDE w:val="0"/>
        <w:autoSpaceDN w:val="0"/>
        <w:spacing w:after="0" w:line="240" w:lineRule="auto"/>
        <w:ind w:right="889"/>
        <w:rPr>
          <w:rFonts w:ascii="Times New Roman" w:eastAsia="Times New Roman" w:hAnsi="Times New Roman" w:cs="Times New Roman"/>
        </w:rPr>
      </w:pPr>
      <w:r w:rsidRPr="009A3F84">
        <w:rPr>
          <w:rFonts w:ascii="Times New Roman" w:eastAsia="Times New Roman" w:hAnsi="Times New Roman" w:cs="Times New Roman"/>
          <w:b/>
        </w:rPr>
        <w:t xml:space="preserve">11.8 </w:t>
      </w:r>
      <w:r w:rsidRPr="009A3F84">
        <w:rPr>
          <w:rFonts w:ascii="Times New Roman" w:eastAsia="Times New Roman" w:hAnsi="Times New Roman" w:cs="Times New Roman"/>
        </w:rPr>
        <w:t>When directed by the KO, the contractor shall remove any employee who</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endangers national security.  Removal shall not be a direct charge to the</w:t>
      </w:r>
      <w:r w:rsidRPr="009A3F84">
        <w:rPr>
          <w:rFonts w:ascii="Times New Roman" w:eastAsia="Times New Roman" w:hAnsi="Times New Roman" w:cs="Times New Roman"/>
          <w:spacing w:val="-13"/>
        </w:rPr>
        <w:t xml:space="preserve"> </w:t>
      </w:r>
      <w:r w:rsidRPr="009A3F84">
        <w:rPr>
          <w:rFonts w:ascii="Times New Roman" w:eastAsia="Times New Roman" w:hAnsi="Times New Roman" w:cs="Times New Roman"/>
        </w:rPr>
        <w:t>government.</w:t>
      </w:r>
    </w:p>
    <w:p w14:paraId="37DCB048"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8637D99" w14:textId="7687365E" w:rsidR="009A3F84" w:rsidRPr="009A3F84" w:rsidRDefault="009A3F84" w:rsidP="009A3F84">
      <w:pPr>
        <w:widowControl w:val="0"/>
        <w:tabs>
          <w:tab w:val="left" w:pos="581"/>
        </w:tabs>
        <w:autoSpaceDE w:val="0"/>
        <w:autoSpaceDN w:val="0"/>
        <w:spacing w:after="0" w:line="240" w:lineRule="auto"/>
        <w:ind w:right="183"/>
        <w:rPr>
          <w:rFonts w:ascii="Times New Roman" w:eastAsia="Times New Roman" w:hAnsi="Times New Roman" w:cs="Times New Roman"/>
        </w:rPr>
      </w:pPr>
      <w:r w:rsidRPr="009A3F84">
        <w:rPr>
          <w:rFonts w:ascii="Times New Roman" w:eastAsia="Times New Roman" w:hAnsi="Times New Roman" w:cs="Times New Roman"/>
          <w:b/>
        </w:rPr>
        <w:t xml:space="preserve">11.9 </w:t>
      </w:r>
      <w:r w:rsidRPr="009A3F84">
        <w:rPr>
          <w:rFonts w:ascii="Times New Roman" w:eastAsia="Times New Roman" w:hAnsi="Times New Roman" w:cs="Times New Roman"/>
        </w:rPr>
        <w:t>Contractor employees shall obtain and display identification/security badges to obtain access to any government installation and any buildings used by the contractor. Contractor employees shall wear a government-issued badge while in government facilities. For both picture and non-picture badges, the contractor shall submit all required information (date of</w:t>
      </w:r>
      <w:r w:rsidRPr="009A3F84">
        <w:rPr>
          <w:rFonts w:ascii="Times New Roman" w:eastAsia="Times New Roman" w:hAnsi="Times New Roman" w:cs="Times New Roman"/>
          <w:spacing w:val="-15"/>
        </w:rPr>
        <w:t xml:space="preserve"> </w:t>
      </w:r>
      <w:r w:rsidRPr="009A3F84">
        <w:rPr>
          <w:rFonts w:ascii="Times New Roman" w:eastAsia="Times New Roman" w:hAnsi="Times New Roman" w:cs="Times New Roman"/>
        </w:rPr>
        <w:t xml:space="preserve">visit, name, Procurement Contracting Officer (PCO), Social Security Number, Category (Ktr=Industry), and Clearance Information) to the Security Management Office and notify the PCO that a badge request has been submitted via Joint Personnel Adjudication System (JPAS). For annual badge renewals or multiple person requests it is recommended that the names submitted to the Security Management Office (SMO) and PCO be grouped by type of </w:t>
      </w:r>
      <w:r w:rsidRPr="009A3F84">
        <w:rPr>
          <w:rFonts w:ascii="Times New Roman" w:eastAsia="Times New Roman" w:hAnsi="Times New Roman" w:cs="Times New Roman"/>
        </w:rPr>
        <w:lastRenderedPageBreak/>
        <w:t>badge (i.e. picture badge or non-picture badge). Note: Please only submit requests for picture badges for those contractors that will be in a government facility regularly (i.e. two to three times or more per week). Contractor employees are required to clearly identify themselves as a contractor at all times whether in person or on the telephone. Further, sub-contractors must identify their respective prime contractors. If a contractor employee leaves the company or moves to a different agency for support under</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this contract they will be required to "check-out" with their government representative (COR) and turn their badge into the SMO and clear all computer systems to which they have access. Security clearances will be processed IAW established procedures</w:t>
      </w:r>
      <w:del w:id="30" w:author="Ashby, Sherri K CIV USSOCOM" w:date="2025-08-18T08:22:00Z" w16du:dateUtc="2025-08-18T12:22:00Z">
        <w:r w:rsidRPr="009A3F84" w:rsidDel="00A74983">
          <w:rPr>
            <w:rFonts w:ascii="Times New Roman" w:eastAsia="Times New Roman" w:hAnsi="Times New Roman" w:cs="Times New Roman"/>
          </w:rPr>
          <w:delText>,</w:delText>
        </w:r>
      </w:del>
      <w:r w:rsidRPr="009A3F84">
        <w:rPr>
          <w:rFonts w:ascii="Times New Roman" w:eastAsia="Times New Roman" w:hAnsi="Times New Roman" w:cs="Times New Roman"/>
        </w:rPr>
        <w:t xml:space="preserve"> and will be the responsibility of the contractor.</w:t>
      </w:r>
    </w:p>
    <w:p w14:paraId="0BD60CFC"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DBCCE14" w14:textId="77777777" w:rsidR="009A3F84" w:rsidRPr="009A3F84" w:rsidRDefault="009A3F84" w:rsidP="009A3F84">
      <w:pPr>
        <w:widowControl w:val="0"/>
        <w:tabs>
          <w:tab w:val="left" w:pos="581"/>
        </w:tabs>
        <w:autoSpaceDE w:val="0"/>
        <w:autoSpaceDN w:val="0"/>
        <w:spacing w:after="0" w:line="240" w:lineRule="auto"/>
        <w:ind w:right="312"/>
        <w:rPr>
          <w:rFonts w:ascii="Times New Roman" w:eastAsia="Times New Roman" w:hAnsi="Times New Roman" w:cs="Times New Roman"/>
        </w:rPr>
      </w:pPr>
      <w:r w:rsidRPr="009A3F84">
        <w:rPr>
          <w:rFonts w:ascii="Times New Roman" w:eastAsia="Times New Roman" w:hAnsi="Times New Roman" w:cs="Times New Roman"/>
          <w:b/>
        </w:rPr>
        <w:t xml:space="preserve">11.10 </w:t>
      </w:r>
      <w:r w:rsidRPr="009A3F84">
        <w:rPr>
          <w:rFonts w:ascii="Times New Roman" w:eastAsia="Times New Roman" w:hAnsi="Times New Roman" w:cs="Times New Roman"/>
        </w:rPr>
        <w:t>The government shall have and exercise full and complete control over granting,</w:t>
      </w:r>
      <w:r w:rsidRPr="009A3F84">
        <w:rPr>
          <w:rFonts w:ascii="Times New Roman" w:eastAsia="Times New Roman" w:hAnsi="Times New Roman" w:cs="Times New Roman"/>
          <w:spacing w:val="-17"/>
        </w:rPr>
        <w:t xml:space="preserve"> </w:t>
      </w:r>
      <w:r w:rsidRPr="009A3F84">
        <w:rPr>
          <w:rFonts w:ascii="Times New Roman" w:eastAsia="Times New Roman" w:hAnsi="Times New Roman" w:cs="Times New Roman"/>
        </w:rPr>
        <w:t>denying, withholding, or terminating security clearances for contractor employees. Furthermore, the government reserves the right to grant personnel temporary security clearances in emergency situations. However, this shall incur no obligation on behalf of the government to grant any of these personnel permanent clearances if the subsequent background investigation does not recommend the</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clearance.</w:t>
      </w:r>
    </w:p>
    <w:p w14:paraId="3F3AA763"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48345DCD" w14:textId="77777777" w:rsidR="009A3F84" w:rsidRPr="009A3F84" w:rsidRDefault="009A3F84" w:rsidP="009A3F84">
      <w:pPr>
        <w:widowControl w:val="0"/>
        <w:tabs>
          <w:tab w:val="left" w:pos="581"/>
        </w:tabs>
        <w:autoSpaceDE w:val="0"/>
        <w:autoSpaceDN w:val="0"/>
        <w:spacing w:after="0" w:line="240" w:lineRule="auto"/>
        <w:ind w:right="268"/>
        <w:rPr>
          <w:rFonts w:ascii="Times New Roman" w:eastAsia="Times New Roman" w:hAnsi="Times New Roman" w:cs="Times New Roman"/>
        </w:rPr>
      </w:pPr>
      <w:r w:rsidRPr="009A3F84">
        <w:rPr>
          <w:rFonts w:ascii="Times New Roman" w:eastAsia="Times New Roman" w:hAnsi="Times New Roman" w:cs="Times New Roman"/>
          <w:b/>
        </w:rPr>
        <w:t xml:space="preserve">11.11 </w:t>
      </w:r>
      <w:r w:rsidRPr="009A3F84">
        <w:rPr>
          <w:rFonts w:ascii="Times New Roman" w:eastAsia="Times New Roman" w:hAnsi="Times New Roman" w:cs="Times New Roman"/>
        </w:rPr>
        <w:t>The contractor’s employees are prohibited from possessing weapons, firearms or ammunition, on themselves or within their contractor-owned vehicle or privately owned</w:t>
      </w:r>
      <w:r w:rsidRPr="009A3F84">
        <w:rPr>
          <w:rFonts w:ascii="Times New Roman" w:eastAsia="Times New Roman" w:hAnsi="Times New Roman" w:cs="Times New Roman"/>
          <w:spacing w:val="-15"/>
        </w:rPr>
        <w:t xml:space="preserve"> </w:t>
      </w:r>
      <w:r w:rsidRPr="009A3F84">
        <w:rPr>
          <w:rFonts w:ascii="Times New Roman" w:eastAsia="Times New Roman" w:hAnsi="Times New Roman" w:cs="Times New Roman"/>
        </w:rPr>
        <w:t>vehicle while on any government</w:t>
      </w:r>
      <w:r w:rsidRPr="009A3F84">
        <w:rPr>
          <w:rFonts w:ascii="Times New Roman" w:eastAsia="Times New Roman" w:hAnsi="Times New Roman" w:cs="Times New Roman"/>
          <w:spacing w:val="-4"/>
        </w:rPr>
        <w:t xml:space="preserve"> </w:t>
      </w:r>
      <w:r w:rsidRPr="009A3F84">
        <w:rPr>
          <w:rFonts w:ascii="Times New Roman" w:eastAsia="Times New Roman" w:hAnsi="Times New Roman" w:cs="Times New Roman"/>
        </w:rPr>
        <w:t>installation.</w:t>
      </w:r>
    </w:p>
    <w:p w14:paraId="1BFF5D56"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2EAC7A3E" w14:textId="77777777" w:rsidR="009A3F84" w:rsidRPr="009A3F84" w:rsidRDefault="009A3F84" w:rsidP="009A3F84">
      <w:pPr>
        <w:widowControl w:val="0"/>
        <w:tabs>
          <w:tab w:val="left" w:pos="583"/>
        </w:tabs>
        <w:autoSpaceDE w:val="0"/>
        <w:autoSpaceDN w:val="0"/>
        <w:spacing w:after="0" w:line="240" w:lineRule="auto"/>
        <w:ind w:right="272"/>
        <w:rPr>
          <w:rFonts w:ascii="Times New Roman" w:eastAsia="Times New Roman" w:hAnsi="Times New Roman" w:cs="Times New Roman"/>
        </w:rPr>
      </w:pPr>
      <w:r w:rsidRPr="009A3F84">
        <w:rPr>
          <w:rFonts w:ascii="Times New Roman" w:eastAsia="Times New Roman" w:hAnsi="Times New Roman" w:cs="Times New Roman"/>
          <w:b/>
          <w:spacing w:val="-3"/>
        </w:rPr>
        <w:t xml:space="preserve">11.12 </w:t>
      </w:r>
      <w:r w:rsidRPr="009A3F84">
        <w:rPr>
          <w:rFonts w:ascii="Times New Roman" w:eastAsia="Times New Roman" w:hAnsi="Times New Roman" w:cs="Times New Roman"/>
          <w:spacing w:val="-3"/>
        </w:rPr>
        <w:t xml:space="preserve">In </w:t>
      </w:r>
      <w:r w:rsidRPr="009A3F84">
        <w:rPr>
          <w:rFonts w:ascii="Times New Roman" w:eastAsia="Times New Roman" w:hAnsi="Times New Roman" w:cs="Times New Roman"/>
        </w:rPr>
        <w:t>addition to normal security requirements, the government may perform an independent security determination to potential contractor personnel both before and during employment under this contract. Authorized use of polygraph examinations will be conducted in accordance with DOD Directive</w:t>
      </w:r>
      <w:r w:rsidRPr="009A3F84">
        <w:rPr>
          <w:rFonts w:ascii="Times New Roman" w:eastAsia="Times New Roman" w:hAnsi="Times New Roman" w:cs="Times New Roman"/>
          <w:spacing w:val="-2"/>
        </w:rPr>
        <w:t xml:space="preserve"> </w:t>
      </w:r>
      <w:r w:rsidRPr="009A3F84">
        <w:rPr>
          <w:rFonts w:ascii="Times New Roman" w:eastAsia="Times New Roman" w:hAnsi="Times New Roman" w:cs="Times New Roman"/>
        </w:rPr>
        <w:t>5210.48-R.</w:t>
      </w:r>
    </w:p>
    <w:p w14:paraId="29DA79BC"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3D7CF9A3" w14:textId="77777777" w:rsidR="009A3F84" w:rsidRPr="009A3F84" w:rsidRDefault="009A3F84" w:rsidP="009A3F84">
      <w:pPr>
        <w:widowControl w:val="0"/>
        <w:tabs>
          <w:tab w:val="left" w:pos="581"/>
        </w:tabs>
        <w:autoSpaceDE w:val="0"/>
        <w:autoSpaceDN w:val="0"/>
        <w:spacing w:after="0" w:line="240" w:lineRule="auto"/>
        <w:ind w:right="168"/>
        <w:rPr>
          <w:rFonts w:ascii="Times New Roman" w:eastAsia="Times New Roman" w:hAnsi="Times New Roman" w:cs="Times New Roman"/>
        </w:rPr>
      </w:pPr>
      <w:r w:rsidRPr="009A3F84">
        <w:rPr>
          <w:rFonts w:ascii="Times New Roman" w:eastAsia="Times New Roman" w:hAnsi="Times New Roman" w:cs="Times New Roman"/>
          <w:b/>
        </w:rPr>
        <w:t xml:space="preserve">11.13 </w:t>
      </w:r>
      <w:r w:rsidRPr="009A3F84">
        <w:rPr>
          <w:rFonts w:ascii="Times New Roman" w:eastAsia="Times New Roman" w:hAnsi="Times New Roman" w:cs="Times New Roman"/>
        </w:rPr>
        <w:t>The contractor shall control access to all government provided lock combinations to preclude unauthorized entry. The contractor shall not record lock combinations without written approval by the government. Records with written combination(s) to authorized secure storage containers, secure storage rooms or certified vaults, shall be marked and safeguarded at the highest classification level as the classified material(s) maintained inside the approved</w:t>
      </w:r>
      <w:r w:rsidRPr="009A3F84">
        <w:rPr>
          <w:rFonts w:ascii="Times New Roman" w:eastAsia="Times New Roman" w:hAnsi="Times New Roman" w:cs="Times New Roman"/>
          <w:spacing w:val="-5"/>
        </w:rPr>
        <w:t xml:space="preserve"> </w:t>
      </w:r>
      <w:r w:rsidRPr="009A3F84">
        <w:rPr>
          <w:rFonts w:ascii="Times New Roman" w:eastAsia="Times New Roman" w:hAnsi="Times New Roman" w:cs="Times New Roman"/>
        </w:rPr>
        <w:t>containers.</w:t>
      </w:r>
    </w:p>
    <w:p w14:paraId="7E81C1F8" w14:textId="77777777" w:rsidR="009A3F84" w:rsidRPr="009A3F84" w:rsidRDefault="009A3F84" w:rsidP="009A3F84">
      <w:pPr>
        <w:widowControl w:val="0"/>
        <w:autoSpaceDE w:val="0"/>
        <w:autoSpaceDN w:val="0"/>
        <w:spacing w:after="0" w:line="240" w:lineRule="auto"/>
        <w:rPr>
          <w:rFonts w:ascii="Times New Roman" w:eastAsia="Times New Roman" w:hAnsi="Times New Roman" w:cs="Times New Roman"/>
        </w:rPr>
      </w:pPr>
    </w:p>
    <w:p w14:paraId="52FB4C8A" w14:textId="77777777" w:rsidR="009A3F84" w:rsidRPr="009A3F84" w:rsidRDefault="009A3F84" w:rsidP="009A3F84">
      <w:pPr>
        <w:widowControl w:val="0"/>
        <w:tabs>
          <w:tab w:val="left" w:pos="701"/>
        </w:tabs>
        <w:autoSpaceDE w:val="0"/>
        <w:autoSpaceDN w:val="0"/>
        <w:spacing w:after="0" w:line="240" w:lineRule="auto"/>
        <w:ind w:right="244"/>
        <w:rPr>
          <w:rFonts w:ascii="Times New Roman" w:eastAsia="Times New Roman" w:hAnsi="Times New Roman" w:cs="Times New Roman"/>
        </w:rPr>
      </w:pPr>
      <w:r w:rsidRPr="009A3F84">
        <w:rPr>
          <w:rFonts w:ascii="Times New Roman" w:eastAsia="Times New Roman" w:hAnsi="Times New Roman" w:cs="Times New Roman"/>
          <w:b/>
        </w:rPr>
        <w:t xml:space="preserve">11.14 </w:t>
      </w:r>
      <w:r w:rsidRPr="009A3F84">
        <w:rPr>
          <w:rFonts w:ascii="Times New Roman" w:eastAsia="Times New Roman" w:hAnsi="Times New Roman" w:cs="Times New Roman"/>
        </w:rPr>
        <w:t>Contractor employees working within government facilities are required to attend/complete all command required security course (newcomers, Information Security,</w:t>
      </w:r>
      <w:r w:rsidRPr="009A3F84">
        <w:rPr>
          <w:rFonts w:ascii="Times New Roman" w:eastAsia="Times New Roman" w:hAnsi="Times New Roman" w:cs="Times New Roman"/>
          <w:spacing w:val="-18"/>
        </w:rPr>
        <w:t xml:space="preserve"> </w:t>
      </w:r>
      <w:r w:rsidRPr="009A3F84">
        <w:rPr>
          <w:rFonts w:ascii="Times New Roman" w:eastAsia="Times New Roman" w:hAnsi="Times New Roman" w:cs="Times New Roman"/>
        </w:rPr>
        <w:t>LAN, etc.). Prior to traveling outside of the U.S. on leave or temporary duty (TDY), contractor personnel must also receive anti-terrorism awareness training and threat briefings for their intended destination. Prime contractors are responsible for ensuring that their team members/subcontractors attend this required</w:t>
      </w:r>
      <w:r w:rsidRPr="009A3F84">
        <w:rPr>
          <w:rFonts w:ascii="Times New Roman" w:eastAsia="Times New Roman" w:hAnsi="Times New Roman" w:cs="Times New Roman"/>
          <w:spacing w:val="-10"/>
        </w:rPr>
        <w:t xml:space="preserve"> </w:t>
      </w:r>
      <w:r w:rsidRPr="009A3F84">
        <w:rPr>
          <w:rFonts w:ascii="Times New Roman" w:eastAsia="Times New Roman" w:hAnsi="Times New Roman" w:cs="Times New Roman"/>
        </w:rPr>
        <w:t xml:space="preserve">training. </w:t>
      </w:r>
    </w:p>
    <w:p w14:paraId="0DB4374F" w14:textId="77777777" w:rsidR="009A3F84" w:rsidRDefault="009A3F84"/>
    <w:sectPr w:rsidR="009A3F84" w:rsidSect="00911F84">
      <w:headerReference w:type="default" r:id="rId13"/>
      <w:footerReference w:type="default" r:id="rId14"/>
      <w:pgSz w:w="12240" w:h="15840"/>
      <w:pgMar w:top="1160" w:right="1320" w:bottom="1160" w:left="1340" w:header="722" w:footer="9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D94FD" w14:textId="77777777" w:rsidR="00F6393B" w:rsidRDefault="00F6393B">
      <w:pPr>
        <w:spacing w:after="0" w:line="240" w:lineRule="auto"/>
      </w:pPr>
      <w:r>
        <w:separator/>
      </w:r>
    </w:p>
  </w:endnote>
  <w:endnote w:type="continuationSeparator" w:id="0">
    <w:p w14:paraId="3AFA18CD" w14:textId="77777777" w:rsidR="00F6393B" w:rsidRDefault="00F63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42DF0" w14:textId="77777777" w:rsidR="00D9124C" w:rsidRDefault="00D9124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328B8" w14:textId="77777777" w:rsidR="00F6393B" w:rsidRDefault="00F6393B">
      <w:pPr>
        <w:spacing w:after="0" w:line="240" w:lineRule="auto"/>
      </w:pPr>
      <w:r>
        <w:separator/>
      </w:r>
    </w:p>
  </w:footnote>
  <w:footnote w:type="continuationSeparator" w:id="0">
    <w:p w14:paraId="6F23B479" w14:textId="77777777" w:rsidR="00F6393B" w:rsidRDefault="00F63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100E0" w14:textId="77777777" w:rsidR="00D9124C" w:rsidRDefault="00D9124C">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696B"/>
    <w:multiLevelType w:val="multilevel"/>
    <w:tmpl w:val="A266A804"/>
    <w:lvl w:ilvl="0">
      <w:start w:val="10"/>
      <w:numFmt w:val="decimal"/>
      <w:lvlText w:val="%1"/>
      <w:lvlJc w:val="left"/>
      <w:pPr>
        <w:ind w:left="100" w:hanging="480"/>
      </w:pPr>
      <w:rPr>
        <w:rFonts w:cs="Times New Roman" w:hint="default"/>
      </w:rPr>
    </w:lvl>
    <w:lvl w:ilvl="1">
      <w:numFmt w:val="decimal"/>
      <w:lvlText w:val="%1.%2"/>
      <w:lvlJc w:val="left"/>
      <w:pPr>
        <w:ind w:left="100" w:hanging="480"/>
      </w:pPr>
      <w:rPr>
        <w:rFonts w:cs="Times New Roman" w:hint="default"/>
        <w:b/>
        <w:bCs/>
        <w:spacing w:val="-5"/>
        <w:w w:val="99"/>
      </w:rPr>
    </w:lvl>
    <w:lvl w:ilvl="2">
      <w:numFmt w:val="bullet"/>
      <w:lvlText w:val="•"/>
      <w:lvlJc w:val="left"/>
      <w:pPr>
        <w:ind w:left="1996" w:hanging="480"/>
      </w:pPr>
      <w:rPr>
        <w:rFonts w:hint="default"/>
      </w:rPr>
    </w:lvl>
    <w:lvl w:ilvl="3">
      <w:numFmt w:val="bullet"/>
      <w:lvlText w:val="•"/>
      <w:lvlJc w:val="left"/>
      <w:pPr>
        <w:ind w:left="2944" w:hanging="480"/>
      </w:pPr>
      <w:rPr>
        <w:rFonts w:hint="default"/>
      </w:rPr>
    </w:lvl>
    <w:lvl w:ilvl="4">
      <w:numFmt w:val="bullet"/>
      <w:lvlText w:val="•"/>
      <w:lvlJc w:val="left"/>
      <w:pPr>
        <w:ind w:left="3892" w:hanging="480"/>
      </w:pPr>
      <w:rPr>
        <w:rFonts w:hint="default"/>
      </w:rPr>
    </w:lvl>
    <w:lvl w:ilvl="5">
      <w:numFmt w:val="bullet"/>
      <w:lvlText w:val="•"/>
      <w:lvlJc w:val="left"/>
      <w:pPr>
        <w:ind w:left="4840" w:hanging="480"/>
      </w:pPr>
      <w:rPr>
        <w:rFonts w:hint="default"/>
      </w:rPr>
    </w:lvl>
    <w:lvl w:ilvl="6">
      <w:numFmt w:val="bullet"/>
      <w:lvlText w:val="•"/>
      <w:lvlJc w:val="left"/>
      <w:pPr>
        <w:ind w:left="5788" w:hanging="480"/>
      </w:pPr>
      <w:rPr>
        <w:rFonts w:hint="default"/>
      </w:rPr>
    </w:lvl>
    <w:lvl w:ilvl="7">
      <w:numFmt w:val="bullet"/>
      <w:lvlText w:val="•"/>
      <w:lvlJc w:val="left"/>
      <w:pPr>
        <w:ind w:left="6736" w:hanging="480"/>
      </w:pPr>
      <w:rPr>
        <w:rFonts w:hint="default"/>
      </w:rPr>
    </w:lvl>
    <w:lvl w:ilvl="8">
      <w:numFmt w:val="bullet"/>
      <w:lvlText w:val="•"/>
      <w:lvlJc w:val="left"/>
      <w:pPr>
        <w:ind w:left="7684" w:hanging="480"/>
      </w:pPr>
      <w:rPr>
        <w:rFonts w:hint="default"/>
      </w:rPr>
    </w:lvl>
  </w:abstractNum>
  <w:abstractNum w:abstractNumId="1" w15:restartNumberingAfterBreak="0">
    <w:nsid w:val="0ED06ECE"/>
    <w:multiLevelType w:val="hybridMultilevel"/>
    <w:tmpl w:val="22EA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22A36"/>
    <w:multiLevelType w:val="multilevel"/>
    <w:tmpl w:val="143A38B2"/>
    <w:lvl w:ilvl="0">
      <w:start w:val="9"/>
      <w:numFmt w:val="decimal"/>
      <w:lvlText w:val="%1"/>
      <w:lvlJc w:val="left"/>
      <w:pPr>
        <w:ind w:left="100" w:hanging="360"/>
      </w:pPr>
      <w:rPr>
        <w:rFonts w:cs="Times New Roman" w:hint="default"/>
      </w:rPr>
    </w:lvl>
    <w:lvl w:ilvl="1">
      <w:numFmt w:val="decimal"/>
      <w:lvlText w:val="%1.%2"/>
      <w:lvlJc w:val="left"/>
      <w:pPr>
        <w:ind w:left="100" w:hanging="360"/>
      </w:pPr>
      <w:rPr>
        <w:rFonts w:cs="Times New Roman" w:hint="default"/>
        <w:b/>
        <w:bCs/>
        <w:spacing w:val="-5"/>
        <w:w w:val="99"/>
      </w:rPr>
    </w:lvl>
    <w:lvl w:ilvl="2">
      <w:numFmt w:val="bullet"/>
      <w:lvlText w:val="•"/>
      <w:lvlJc w:val="left"/>
      <w:pPr>
        <w:ind w:left="2016" w:hanging="360"/>
      </w:pPr>
      <w:rPr>
        <w:rFonts w:hint="default"/>
      </w:rPr>
    </w:lvl>
    <w:lvl w:ilvl="3">
      <w:numFmt w:val="bullet"/>
      <w:lvlText w:val="•"/>
      <w:lvlJc w:val="left"/>
      <w:pPr>
        <w:ind w:left="2974" w:hanging="360"/>
      </w:pPr>
      <w:rPr>
        <w:rFonts w:hint="default"/>
      </w:rPr>
    </w:lvl>
    <w:lvl w:ilvl="4">
      <w:numFmt w:val="bullet"/>
      <w:lvlText w:val="•"/>
      <w:lvlJc w:val="left"/>
      <w:pPr>
        <w:ind w:left="3932" w:hanging="360"/>
      </w:pPr>
      <w:rPr>
        <w:rFonts w:hint="default"/>
      </w:rPr>
    </w:lvl>
    <w:lvl w:ilvl="5">
      <w:numFmt w:val="bullet"/>
      <w:lvlText w:val="•"/>
      <w:lvlJc w:val="left"/>
      <w:pPr>
        <w:ind w:left="4890" w:hanging="360"/>
      </w:pPr>
      <w:rPr>
        <w:rFonts w:hint="default"/>
      </w:rPr>
    </w:lvl>
    <w:lvl w:ilvl="6">
      <w:numFmt w:val="bullet"/>
      <w:lvlText w:val="•"/>
      <w:lvlJc w:val="left"/>
      <w:pPr>
        <w:ind w:left="5848" w:hanging="360"/>
      </w:pPr>
      <w:rPr>
        <w:rFonts w:hint="default"/>
      </w:rPr>
    </w:lvl>
    <w:lvl w:ilvl="7">
      <w:numFmt w:val="bullet"/>
      <w:lvlText w:val="•"/>
      <w:lvlJc w:val="left"/>
      <w:pPr>
        <w:ind w:left="6806" w:hanging="360"/>
      </w:pPr>
      <w:rPr>
        <w:rFonts w:hint="default"/>
      </w:rPr>
    </w:lvl>
    <w:lvl w:ilvl="8">
      <w:numFmt w:val="bullet"/>
      <w:lvlText w:val="•"/>
      <w:lvlJc w:val="left"/>
      <w:pPr>
        <w:ind w:left="7764" w:hanging="360"/>
      </w:pPr>
      <w:rPr>
        <w:rFonts w:hint="default"/>
      </w:rPr>
    </w:lvl>
  </w:abstractNum>
  <w:abstractNum w:abstractNumId="3" w15:restartNumberingAfterBreak="0">
    <w:nsid w:val="14510A79"/>
    <w:multiLevelType w:val="hybridMultilevel"/>
    <w:tmpl w:val="B9D0D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C0A9C"/>
    <w:multiLevelType w:val="hybridMultilevel"/>
    <w:tmpl w:val="97D6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B3037"/>
    <w:multiLevelType w:val="hybridMultilevel"/>
    <w:tmpl w:val="ECA0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4014D3"/>
    <w:multiLevelType w:val="hybridMultilevel"/>
    <w:tmpl w:val="12B0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76B20"/>
    <w:multiLevelType w:val="hybridMultilevel"/>
    <w:tmpl w:val="F5EC0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377192"/>
    <w:multiLevelType w:val="multilevel"/>
    <w:tmpl w:val="2B304808"/>
    <w:lvl w:ilvl="0">
      <w:start w:val="5"/>
      <w:numFmt w:val="decimal"/>
      <w:lvlText w:val="%1"/>
      <w:lvlJc w:val="left"/>
      <w:pPr>
        <w:ind w:left="100" w:hanging="360"/>
      </w:pPr>
      <w:rPr>
        <w:rFonts w:cs="Times New Roman" w:hint="default"/>
      </w:rPr>
    </w:lvl>
    <w:lvl w:ilvl="1">
      <w:start w:val="6"/>
      <w:numFmt w:val="decimal"/>
      <w:lvlText w:val="%1.%2"/>
      <w:lvlJc w:val="left"/>
      <w:pPr>
        <w:ind w:left="100" w:hanging="360"/>
      </w:pPr>
      <w:rPr>
        <w:rFonts w:ascii="Times New Roman" w:eastAsia="Times New Roman" w:hAnsi="Times New Roman" w:cs="Times New Roman" w:hint="default"/>
        <w:b/>
        <w:spacing w:val="-2"/>
        <w:w w:val="99"/>
        <w:sz w:val="24"/>
        <w:szCs w:val="24"/>
      </w:rPr>
    </w:lvl>
    <w:lvl w:ilvl="2">
      <w:start w:val="1"/>
      <w:numFmt w:val="decimal"/>
      <w:lvlText w:val="%1.%2.%3"/>
      <w:lvlJc w:val="left"/>
      <w:pPr>
        <w:ind w:left="100" w:hanging="540"/>
      </w:pPr>
      <w:rPr>
        <w:rFonts w:ascii="Times New Roman" w:eastAsia="Times New Roman" w:hAnsi="Times New Roman" w:cs="Times New Roman" w:hint="default"/>
        <w:spacing w:val="-5"/>
        <w:w w:val="99"/>
        <w:sz w:val="24"/>
        <w:szCs w:val="24"/>
      </w:rPr>
    </w:lvl>
    <w:lvl w:ilvl="3">
      <w:start w:val="1"/>
      <w:numFmt w:val="lowerLetter"/>
      <w:lvlText w:val="%4."/>
      <w:lvlJc w:val="left"/>
      <w:pPr>
        <w:ind w:left="880" w:hanging="226"/>
      </w:pPr>
      <w:rPr>
        <w:rFonts w:ascii="Times New Roman" w:eastAsia="Times New Roman" w:hAnsi="Times New Roman" w:cs="Times New Roman" w:hint="default"/>
        <w:spacing w:val="-3"/>
        <w:w w:val="99"/>
        <w:sz w:val="24"/>
        <w:szCs w:val="24"/>
      </w:rPr>
    </w:lvl>
    <w:lvl w:ilvl="4">
      <w:numFmt w:val="bullet"/>
      <w:lvlText w:val="•"/>
      <w:lvlJc w:val="left"/>
      <w:pPr>
        <w:ind w:left="3780" w:hanging="226"/>
      </w:pPr>
      <w:rPr>
        <w:rFonts w:hint="default"/>
      </w:rPr>
    </w:lvl>
    <w:lvl w:ilvl="5">
      <w:numFmt w:val="bullet"/>
      <w:lvlText w:val="•"/>
      <w:lvlJc w:val="left"/>
      <w:pPr>
        <w:ind w:left="4746" w:hanging="226"/>
      </w:pPr>
      <w:rPr>
        <w:rFonts w:hint="default"/>
      </w:rPr>
    </w:lvl>
    <w:lvl w:ilvl="6">
      <w:numFmt w:val="bullet"/>
      <w:lvlText w:val="•"/>
      <w:lvlJc w:val="left"/>
      <w:pPr>
        <w:ind w:left="5713" w:hanging="226"/>
      </w:pPr>
      <w:rPr>
        <w:rFonts w:hint="default"/>
      </w:rPr>
    </w:lvl>
    <w:lvl w:ilvl="7">
      <w:numFmt w:val="bullet"/>
      <w:lvlText w:val="•"/>
      <w:lvlJc w:val="left"/>
      <w:pPr>
        <w:ind w:left="6680" w:hanging="226"/>
      </w:pPr>
      <w:rPr>
        <w:rFonts w:hint="default"/>
      </w:rPr>
    </w:lvl>
    <w:lvl w:ilvl="8">
      <w:numFmt w:val="bullet"/>
      <w:lvlText w:val="•"/>
      <w:lvlJc w:val="left"/>
      <w:pPr>
        <w:ind w:left="7646" w:hanging="226"/>
      </w:pPr>
      <w:rPr>
        <w:rFonts w:hint="default"/>
      </w:rPr>
    </w:lvl>
  </w:abstractNum>
  <w:abstractNum w:abstractNumId="9" w15:restartNumberingAfterBreak="0">
    <w:nsid w:val="61607046"/>
    <w:multiLevelType w:val="multilevel"/>
    <w:tmpl w:val="5FB05874"/>
    <w:lvl w:ilvl="0">
      <w:start w:val="6"/>
      <w:numFmt w:val="decimal"/>
      <w:lvlText w:val="%1"/>
      <w:lvlJc w:val="left"/>
      <w:pPr>
        <w:ind w:left="160" w:hanging="360"/>
      </w:pPr>
      <w:rPr>
        <w:rFonts w:cs="Times New Roman" w:hint="default"/>
      </w:rPr>
    </w:lvl>
    <w:lvl w:ilvl="1">
      <w:numFmt w:val="decimal"/>
      <w:lvlText w:val="%1.%2"/>
      <w:lvlJc w:val="left"/>
      <w:pPr>
        <w:ind w:left="160" w:hanging="360"/>
      </w:pPr>
      <w:rPr>
        <w:rFonts w:cs="Times New Roman" w:hint="default"/>
        <w:b/>
        <w:bCs/>
        <w:spacing w:val="-2"/>
        <w:w w:val="99"/>
      </w:rPr>
    </w:lvl>
    <w:lvl w:ilvl="2">
      <w:start w:val="1"/>
      <w:numFmt w:val="decimal"/>
      <w:lvlText w:val="%1.%2.%3"/>
      <w:lvlJc w:val="left"/>
      <w:pPr>
        <w:ind w:left="160" w:hanging="524"/>
      </w:pPr>
      <w:rPr>
        <w:rFonts w:ascii="Times New Roman" w:eastAsia="Times New Roman" w:hAnsi="Times New Roman" w:cs="Times New Roman" w:hint="default"/>
        <w:spacing w:val="-3"/>
        <w:w w:val="100"/>
        <w:sz w:val="24"/>
        <w:szCs w:val="24"/>
      </w:rPr>
    </w:lvl>
    <w:lvl w:ilvl="3">
      <w:numFmt w:val="bullet"/>
      <w:lvlText w:val="•"/>
      <w:lvlJc w:val="left"/>
      <w:pPr>
        <w:ind w:left="3004" w:hanging="524"/>
      </w:pPr>
      <w:rPr>
        <w:rFonts w:hint="default"/>
      </w:rPr>
    </w:lvl>
    <w:lvl w:ilvl="4">
      <w:numFmt w:val="bullet"/>
      <w:lvlText w:val="•"/>
      <w:lvlJc w:val="left"/>
      <w:pPr>
        <w:ind w:left="3952" w:hanging="524"/>
      </w:pPr>
      <w:rPr>
        <w:rFonts w:hint="default"/>
      </w:rPr>
    </w:lvl>
    <w:lvl w:ilvl="5">
      <w:numFmt w:val="bullet"/>
      <w:lvlText w:val="•"/>
      <w:lvlJc w:val="left"/>
      <w:pPr>
        <w:ind w:left="4900" w:hanging="524"/>
      </w:pPr>
      <w:rPr>
        <w:rFonts w:hint="default"/>
      </w:rPr>
    </w:lvl>
    <w:lvl w:ilvl="6">
      <w:numFmt w:val="bullet"/>
      <w:lvlText w:val="•"/>
      <w:lvlJc w:val="left"/>
      <w:pPr>
        <w:ind w:left="5848" w:hanging="524"/>
      </w:pPr>
      <w:rPr>
        <w:rFonts w:hint="default"/>
      </w:rPr>
    </w:lvl>
    <w:lvl w:ilvl="7">
      <w:numFmt w:val="bullet"/>
      <w:lvlText w:val="•"/>
      <w:lvlJc w:val="left"/>
      <w:pPr>
        <w:ind w:left="6796" w:hanging="524"/>
      </w:pPr>
      <w:rPr>
        <w:rFonts w:hint="default"/>
      </w:rPr>
    </w:lvl>
    <w:lvl w:ilvl="8">
      <w:numFmt w:val="bullet"/>
      <w:lvlText w:val="•"/>
      <w:lvlJc w:val="left"/>
      <w:pPr>
        <w:ind w:left="7744" w:hanging="524"/>
      </w:pPr>
      <w:rPr>
        <w:rFonts w:hint="default"/>
      </w:rPr>
    </w:lvl>
  </w:abstractNum>
  <w:abstractNum w:abstractNumId="10" w15:restartNumberingAfterBreak="0">
    <w:nsid w:val="75423B10"/>
    <w:multiLevelType w:val="hybridMultilevel"/>
    <w:tmpl w:val="123E3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C41396"/>
    <w:multiLevelType w:val="hybridMultilevel"/>
    <w:tmpl w:val="0162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100570">
    <w:abstractNumId w:val="0"/>
  </w:num>
  <w:num w:numId="2" w16cid:durableId="905067799">
    <w:abstractNumId w:val="2"/>
  </w:num>
  <w:num w:numId="3" w16cid:durableId="1606958276">
    <w:abstractNumId w:val="9"/>
  </w:num>
  <w:num w:numId="4" w16cid:durableId="1167407534">
    <w:abstractNumId w:val="8"/>
  </w:num>
  <w:num w:numId="5" w16cid:durableId="1935698828">
    <w:abstractNumId w:val="11"/>
  </w:num>
  <w:num w:numId="6" w16cid:durableId="2067873547">
    <w:abstractNumId w:val="5"/>
  </w:num>
  <w:num w:numId="7" w16cid:durableId="2090342698">
    <w:abstractNumId w:val="4"/>
  </w:num>
  <w:num w:numId="8" w16cid:durableId="1878273119">
    <w:abstractNumId w:val="10"/>
  </w:num>
  <w:num w:numId="9" w16cid:durableId="1178348177">
    <w:abstractNumId w:val="7"/>
  </w:num>
  <w:num w:numId="10" w16cid:durableId="1011227786">
    <w:abstractNumId w:val="1"/>
  </w:num>
  <w:num w:numId="11" w16cid:durableId="2139374539">
    <w:abstractNumId w:val="3"/>
  </w:num>
  <w:num w:numId="12" w16cid:durableId="9188303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hby, Sherri K CIV USSOCOM">
    <w15:presenceInfo w15:providerId="None" w15:userId="Ashby, Sherri K CIV USSO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F84"/>
    <w:rsid w:val="000A29C8"/>
    <w:rsid w:val="00101EA6"/>
    <w:rsid w:val="0012237F"/>
    <w:rsid w:val="0014108D"/>
    <w:rsid w:val="00171DB8"/>
    <w:rsid w:val="00211A49"/>
    <w:rsid w:val="002A0985"/>
    <w:rsid w:val="004B4F19"/>
    <w:rsid w:val="0053326D"/>
    <w:rsid w:val="005F5C31"/>
    <w:rsid w:val="00744C7C"/>
    <w:rsid w:val="00792913"/>
    <w:rsid w:val="00977024"/>
    <w:rsid w:val="009A3F84"/>
    <w:rsid w:val="00A172E0"/>
    <w:rsid w:val="00A74983"/>
    <w:rsid w:val="00B07333"/>
    <w:rsid w:val="00C95C9D"/>
    <w:rsid w:val="00CE2B34"/>
    <w:rsid w:val="00D9124C"/>
    <w:rsid w:val="00DD0EDD"/>
    <w:rsid w:val="00EE776E"/>
    <w:rsid w:val="00F6393B"/>
    <w:rsid w:val="1A7B45A8"/>
    <w:rsid w:val="2AE096E3"/>
    <w:rsid w:val="369E216B"/>
    <w:rsid w:val="751F5ABA"/>
    <w:rsid w:val="7C81B2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BA42"/>
  <w15:chartTrackingRefBased/>
  <w15:docId w15:val="{DFCE5F3B-7BA3-400A-8DB2-0F63B4F5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A3F8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9A3F84"/>
    <w:rPr>
      <w:rFonts w:ascii="Times New Roman" w:eastAsia="Times New Roman" w:hAnsi="Times New Roman" w:cs="Times New Roman"/>
      <w:sz w:val="24"/>
      <w:szCs w:val="24"/>
    </w:rPr>
  </w:style>
  <w:style w:type="paragraph" w:styleId="ListParagraph">
    <w:name w:val="List Paragraph"/>
    <w:basedOn w:val="Normal"/>
    <w:uiPriority w:val="1"/>
    <w:qFormat/>
    <w:rsid w:val="009A3F84"/>
    <w:pPr>
      <w:widowControl w:val="0"/>
      <w:autoSpaceDE w:val="0"/>
      <w:autoSpaceDN w:val="0"/>
      <w:spacing w:after="0" w:line="240" w:lineRule="auto"/>
      <w:ind w:left="100"/>
    </w:pPr>
    <w:rPr>
      <w:rFonts w:ascii="Times New Roman" w:eastAsia="Times New Roman" w:hAnsi="Times New Roman" w:cs="Times New Roman"/>
    </w:rPr>
  </w:style>
  <w:style w:type="paragraph" w:styleId="Revision">
    <w:name w:val="Revision"/>
    <w:hidden/>
    <w:uiPriority w:val="99"/>
    <w:semiHidden/>
    <w:rsid w:val="005F5C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pot.dmdc.m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mra.mi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cmra.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DF8810EF00A340BBA2BB686BF8ADBB" ma:contentTypeVersion="3" ma:contentTypeDescription="Create a new document." ma:contentTypeScope="" ma:versionID="bffcb1516f6bc1a5e5bb1bd317d2c43d">
  <xsd:schema xmlns:xsd="http://www.w3.org/2001/XMLSchema" xmlns:xs="http://www.w3.org/2001/XMLSchema" xmlns:p="http://schemas.microsoft.com/office/2006/metadata/properties" xmlns:ns2="f13f02a4-bb59-4b95-bd06-3f9e29690751" targetNamespace="http://schemas.microsoft.com/office/2006/metadata/properties" ma:root="true" ma:fieldsID="49656f1bdf8b00425ffd42de48246a94" ns2:_="">
    <xsd:import namespace="f13f02a4-bb59-4b95-bd06-3f9e2969075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f02a4-bb59-4b95-bd06-3f9e29690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FB6104-598A-4141-B5C0-0BC27C170697}">
  <ds:schemaRefs>
    <ds:schemaRef ds:uri="http://schemas.microsoft.com/sharepoint/v3/contenttype/forms"/>
  </ds:schemaRefs>
</ds:datastoreItem>
</file>

<file path=customXml/itemProps2.xml><?xml version="1.0" encoding="utf-8"?>
<ds:datastoreItem xmlns:ds="http://schemas.openxmlformats.org/officeDocument/2006/customXml" ds:itemID="{E9FB5262-E100-4468-AA74-0A68DFC2E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f02a4-bb59-4b95-bd06-3f9e296907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DFDEA1-ACEE-44D9-B041-0C300E8459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6004</Words>
  <Characters>34224</Characters>
  <Application>Microsoft Office Word</Application>
  <DocSecurity>0</DocSecurity>
  <Lines>285</Lines>
  <Paragraphs>80</Paragraphs>
  <ScaleCrop>false</ScaleCrop>
  <Company/>
  <LinksUpToDate>false</LinksUpToDate>
  <CharactersWithSpaces>40148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Longdon, Michael S CIV USSOCOM SOCOM (USA)</dc:creator>
  <cp:keywords/>
  <dc:description/>
  <cp:lastModifiedBy>Ashby, Sherri K CIV USSOCOM</cp:lastModifiedBy>
  <cp:revision>17</cp:revision>
  <dcterms:created xsi:type="dcterms:W3CDTF">2025-06-11T21:48:00Z</dcterms:created>
  <dcterms:modified xsi:type="dcterms:W3CDTF">2025-08-18T12:22:00Z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0x010100C4DF8810EF00A340BBA2BB686BF8ADBB</vt:lpwstr>
  </property>
  <property fmtid="{D5CDD505-2E9C-101B-9397-08002B2CF9AE}" pid="3" name="MediaServiceImageTags">
    <vt:lpwstr/>
  </property>
</Properties>
</file>